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000" w:type="pct"/>
        <w:jc w:val="center"/>
        <w:tblCellSpacing w:w="15" w:type="dxa"/>
        <w:tblCellMar>
          <w:top w:w="15" w:type="dxa"/>
          <w:left w:w="15" w:type="dxa"/>
          <w:bottom w:w="15" w:type="dxa"/>
          <w:right w:w="15" w:type="dxa"/>
        </w:tblCellMar>
        <w:tblLook w:val="04A0"/>
      </w:tblPr>
      <w:tblGrid>
        <w:gridCol w:w="7002"/>
        <w:gridCol w:w="140"/>
      </w:tblGrid>
      <w:tr w:rsidR="009C6885" w:rsidRPr="009C6885" w:rsidTr="009C6885">
        <w:trPr>
          <w:tblCellSpacing w:w="15" w:type="dxa"/>
          <w:jc w:val="center"/>
        </w:trPr>
        <w:tc>
          <w:tcPr>
            <w:tcW w:w="0" w:type="auto"/>
            <w:vAlign w:val="center"/>
            <w:hideMark/>
          </w:tcPr>
          <w:p w:rsidR="009C6885" w:rsidRPr="009C6885" w:rsidRDefault="009C6885" w:rsidP="009C688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r w:rsidRPr="009C6885">
              <w:rPr>
                <w:rFonts w:ascii="Times New Roman" w:eastAsia="Times New Roman" w:hAnsi="Times New Roman" w:cs="Times New Roman"/>
                <w:b/>
                <w:bCs/>
                <w:sz w:val="36"/>
                <w:szCs w:val="36"/>
                <w:lang w:eastAsia="es-MX"/>
              </w:rPr>
              <w:t xml:space="preserve">Arreglos en PHP </w:t>
            </w:r>
          </w:p>
        </w:tc>
        <w:tc>
          <w:tcPr>
            <w:tcW w:w="0" w:type="auto"/>
            <w:vAlign w:val="center"/>
            <w:hideMark/>
          </w:tcPr>
          <w:p w:rsidR="009C6885" w:rsidRPr="009C6885" w:rsidRDefault="009C6885" w:rsidP="009C6885">
            <w:pPr>
              <w:spacing w:after="0" w:line="240" w:lineRule="auto"/>
              <w:rPr>
                <w:rFonts w:ascii="Times New Roman" w:eastAsia="Times New Roman" w:hAnsi="Times New Roman" w:cs="Times New Roman"/>
                <w:sz w:val="24"/>
                <w:szCs w:val="24"/>
                <w:lang w:eastAsia="es-MX"/>
              </w:rPr>
            </w:pPr>
          </w:p>
        </w:tc>
      </w:tr>
    </w:tbl>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Se define a un arreglo como un grupo de elementos relacionados entre sí por medio de índices. Los arreglos pueden ser de una o más dimensiones, los de una dimensión, son llamados comúnmente "vectores".</w:t>
      </w:r>
      <w:r w:rsidRPr="009C6885">
        <w:rPr>
          <w:rFonts w:ascii="Times New Roman" w:eastAsia="Times New Roman" w:hAnsi="Times New Roman" w:cs="Times New Roman"/>
          <w:sz w:val="24"/>
          <w:szCs w:val="24"/>
          <w:lang w:eastAsia="es-MX"/>
        </w:rPr>
        <w:br/>
        <w:t>A diferencia con el lenguaje C, en PHP, un vector puede tener elementos de distintos tipos.</w:t>
      </w:r>
      <w:r w:rsidRPr="009C6885">
        <w:rPr>
          <w:rFonts w:ascii="Times New Roman" w:eastAsia="Times New Roman" w:hAnsi="Times New Roman" w:cs="Times New Roman"/>
          <w:sz w:val="24"/>
          <w:szCs w:val="24"/>
          <w:lang w:eastAsia="es-MX"/>
        </w:rPr>
        <w:br/>
        <w:t>Para hacer referencia a un elemento del vector, se utiliza un índice, que indica la dirección en donde se encuentra un determinado valor. El índice en un arreglo comienza siempre por cero. (Mas adelante se verá que el índice de un vector, no necesariamente debe ser un número entero, sino que también puede ser un texto).</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b/>
          <w:bCs/>
          <w:sz w:val="24"/>
          <w:szCs w:val="24"/>
          <w:u w:val="single"/>
          <w:lang w:eastAsia="es-MX"/>
        </w:rPr>
        <w:t>Ejemplo Práctico 1:</w:t>
      </w:r>
      <w:r w:rsidRPr="009C6885">
        <w:rPr>
          <w:rFonts w:ascii="Times New Roman" w:eastAsia="Times New Roman" w:hAnsi="Times New Roman" w:cs="Times New Roman"/>
          <w:sz w:val="24"/>
          <w:szCs w:val="24"/>
          <w:lang w:eastAsia="es-MX"/>
        </w:rPr>
        <w:br/>
        <w:t>                        Almacenar los nombres de los días de la semana en un vector y luego imprimirlos uno debajo de otro.</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&lt;Html&gt;</w:t>
      </w:r>
      <w:r w:rsidRPr="009C6885">
        <w:rPr>
          <w:rFonts w:ascii="Times New Roman" w:eastAsia="Times New Roman" w:hAnsi="Times New Roman" w:cs="Times New Roman"/>
          <w:sz w:val="24"/>
          <w:szCs w:val="24"/>
          <w:lang w:eastAsia="es-MX"/>
        </w:rPr>
        <w:br/>
        <w:t>&lt;Title&gt; Ejmeplo 1  &lt;/Title&gt;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&lt;?PHP</w:t>
      </w:r>
      <w:r w:rsidRPr="009C6885">
        <w:rPr>
          <w:rFonts w:ascii="Times New Roman" w:eastAsia="Times New Roman" w:hAnsi="Times New Roman" w:cs="Times New Roman"/>
          <w:sz w:val="24"/>
          <w:szCs w:val="24"/>
          <w:lang w:eastAsia="es-MX"/>
        </w:rPr>
        <w:br/>
        <w:t>  // Inicializacion del Vector</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$dia[0] = "Domingo";</w:t>
      </w:r>
      <w:r w:rsidRPr="009C6885">
        <w:rPr>
          <w:rFonts w:ascii="Times New Roman" w:eastAsia="Times New Roman" w:hAnsi="Times New Roman" w:cs="Times New Roman"/>
          <w:sz w:val="24"/>
          <w:szCs w:val="24"/>
          <w:lang w:eastAsia="es-MX"/>
        </w:rPr>
        <w:br/>
        <w:t>  $dia[1] = "Lunes";</w:t>
      </w:r>
      <w:r w:rsidRPr="009C6885">
        <w:rPr>
          <w:rFonts w:ascii="Times New Roman" w:eastAsia="Times New Roman" w:hAnsi="Times New Roman" w:cs="Times New Roman"/>
          <w:sz w:val="24"/>
          <w:szCs w:val="24"/>
          <w:lang w:eastAsia="es-MX"/>
        </w:rPr>
        <w:br/>
        <w:t>  $dia[2] = "Martes";</w:t>
      </w:r>
      <w:r w:rsidRPr="009C6885">
        <w:rPr>
          <w:rFonts w:ascii="Times New Roman" w:eastAsia="Times New Roman" w:hAnsi="Times New Roman" w:cs="Times New Roman"/>
          <w:sz w:val="24"/>
          <w:szCs w:val="24"/>
          <w:lang w:eastAsia="es-MX"/>
        </w:rPr>
        <w:br/>
        <w:t>  $dia[3] = "Miércoles";</w:t>
      </w:r>
      <w:r w:rsidRPr="009C6885">
        <w:rPr>
          <w:rFonts w:ascii="Times New Roman" w:eastAsia="Times New Roman" w:hAnsi="Times New Roman" w:cs="Times New Roman"/>
          <w:sz w:val="24"/>
          <w:szCs w:val="24"/>
          <w:lang w:eastAsia="es-MX"/>
        </w:rPr>
        <w:br/>
        <w:t>  $dia[4] = "Jueves";</w:t>
      </w:r>
      <w:r w:rsidRPr="009C6885">
        <w:rPr>
          <w:rFonts w:ascii="Times New Roman" w:eastAsia="Times New Roman" w:hAnsi="Times New Roman" w:cs="Times New Roman"/>
          <w:sz w:val="24"/>
          <w:szCs w:val="24"/>
          <w:lang w:eastAsia="es-MX"/>
        </w:rPr>
        <w:br/>
        <w:t>  $dia[5] = "Viernes";</w:t>
      </w:r>
      <w:r w:rsidRPr="009C6885">
        <w:rPr>
          <w:rFonts w:ascii="Times New Roman" w:eastAsia="Times New Roman" w:hAnsi="Times New Roman" w:cs="Times New Roman"/>
          <w:sz w:val="24"/>
          <w:szCs w:val="24"/>
          <w:lang w:eastAsia="es-MX"/>
        </w:rPr>
        <w:br/>
        <w:t>  $dia[6] = "Sábado";</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val="en-US" w:eastAsia="es-MX"/>
        </w:rPr>
      </w:pPr>
      <w:r w:rsidRPr="009C6885">
        <w:rPr>
          <w:rFonts w:ascii="Times New Roman" w:eastAsia="Times New Roman" w:hAnsi="Times New Roman" w:cs="Times New Roman"/>
          <w:sz w:val="24"/>
          <w:szCs w:val="24"/>
          <w:lang w:eastAsia="es-MX"/>
        </w:rPr>
        <w:t xml:space="preserve">  </w:t>
      </w:r>
      <w:r w:rsidRPr="009C6885">
        <w:rPr>
          <w:rFonts w:ascii="Times New Roman" w:eastAsia="Times New Roman" w:hAnsi="Times New Roman" w:cs="Times New Roman"/>
          <w:sz w:val="24"/>
          <w:szCs w:val="24"/>
          <w:lang w:val="en-US" w:eastAsia="es-MX"/>
        </w:rPr>
        <w:t>// Impresion del vector</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val="en-US" w:eastAsia="es-MX"/>
        </w:rPr>
        <w:t>  for($i=0; $i&lt;7; $i++)</w:t>
      </w:r>
      <w:r w:rsidRPr="009C6885">
        <w:rPr>
          <w:rFonts w:ascii="Times New Roman" w:eastAsia="Times New Roman" w:hAnsi="Times New Roman" w:cs="Times New Roman"/>
          <w:sz w:val="24"/>
          <w:szCs w:val="24"/>
          <w:lang w:val="en-US" w:eastAsia="es-MX"/>
        </w:rPr>
        <w:br/>
        <w:t>   {</w:t>
      </w:r>
      <w:r w:rsidRPr="009C6885">
        <w:rPr>
          <w:rFonts w:ascii="Times New Roman" w:eastAsia="Times New Roman" w:hAnsi="Times New Roman" w:cs="Times New Roman"/>
          <w:sz w:val="24"/>
          <w:szCs w:val="24"/>
          <w:lang w:val="en-US" w:eastAsia="es-MX"/>
        </w:rPr>
        <w:br/>
        <w:t xml:space="preserve">    echo ($dia[$i] . </w:t>
      </w:r>
      <w:r w:rsidRPr="009C6885">
        <w:rPr>
          <w:rFonts w:ascii="Times New Roman" w:eastAsia="Times New Roman" w:hAnsi="Times New Roman" w:cs="Times New Roman"/>
          <w:sz w:val="24"/>
          <w:szCs w:val="24"/>
          <w:lang w:eastAsia="es-MX"/>
        </w:rPr>
        <w:t>"&lt;Br&gt;") ;</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&lt;/Html&gt;</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Comentario:</w:t>
      </w:r>
      <w:r w:rsidRPr="009C6885">
        <w:rPr>
          <w:rFonts w:ascii="Times New Roman" w:eastAsia="Times New Roman" w:hAnsi="Times New Roman" w:cs="Times New Roman"/>
          <w:sz w:val="24"/>
          <w:szCs w:val="24"/>
          <w:lang w:eastAsia="es-MX"/>
        </w:rPr>
        <w:br/>
        <w:t>                        Se inicializa el vector indicando el número que le corresponde a cada posición entre corchetes [ ] y asignando el valor que se desea almacenar en dicha posición.</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lastRenderedPageBreak/>
        <w:t>Un vector, en PHP, puede contener elementos de distintos tipos de datos, es decir, un elemento puede ser un número entero, otro una cadena, otro un número con decimales, etc.</w:t>
      </w:r>
      <w:r w:rsidRPr="009C6885">
        <w:rPr>
          <w:rFonts w:ascii="Times New Roman" w:eastAsia="Times New Roman" w:hAnsi="Times New Roman" w:cs="Times New Roman"/>
          <w:sz w:val="24"/>
          <w:szCs w:val="24"/>
          <w:lang w:eastAsia="es-MX"/>
        </w:rPr>
        <w:br/>
        <w:t>Un modelo de este caso se puede observar en el siguiente ejemplo.</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w:t>
      </w:r>
      <w:r w:rsidRPr="009C6885">
        <w:rPr>
          <w:rFonts w:ascii="Times New Roman" w:eastAsia="Times New Roman" w:hAnsi="Times New Roman" w:cs="Times New Roman"/>
          <w:b/>
          <w:bCs/>
          <w:sz w:val="24"/>
          <w:szCs w:val="24"/>
          <w:u w:val="single"/>
          <w:lang w:eastAsia="es-MX"/>
        </w:rPr>
        <w:t>Ejemplo Práctico 2:</w:t>
      </w:r>
      <w:r w:rsidRPr="009C6885">
        <w:rPr>
          <w:rFonts w:ascii="Times New Roman" w:eastAsia="Times New Roman" w:hAnsi="Times New Roman" w:cs="Times New Roman"/>
          <w:sz w:val="24"/>
          <w:szCs w:val="24"/>
          <w:lang w:eastAsia="es-MX"/>
        </w:rPr>
        <w:br/>
        <w:t>                        Almacenar en un vector los datos personales de un empleado y luego mostrarlos en pantalla.</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&lt;Html&gt;</w:t>
      </w:r>
      <w:r w:rsidRPr="009C6885">
        <w:rPr>
          <w:rFonts w:ascii="Times New Roman" w:eastAsia="Times New Roman" w:hAnsi="Times New Roman" w:cs="Times New Roman"/>
          <w:sz w:val="24"/>
          <w:szCs w:val="24"/>
          <w:lang w:eastAsia="es-MX"/>
        </w:rPr>
        <w:br/>
        <w:t>&lt;Title&gt;  Ejemplo 2  &lt;/Title&gt;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&lt;?PHP</w:t>
      </w:r>
      <w:r w:rsidRPr="009C6885">
        <w:rPr>
          <w:rFonts w:ascii="Times New Roman" w:eastAsia="Times New Roman" w:hAnsi="Times New Roman" w:cs="Times New Roman"/>
          <w:sz w:val="24"/>
          <w:szCs w:val="24"/>
          <w:lang w:eastAsia="es-MX"/>
        </w:rPr>
        <w:br/>
        <w:t>  // Inicializacion del Vector</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$Empleado[0] = 4371;</w:t>
      </w:r>
      <w:r w:rsidRPr="009C6885">
        <w:rPr>
          <w:rFonts w:ascii="Times New Roman" w:eastAsia="Times New Roman" w:hAnsi="Times New Roman" w:cs="Times New Roman"/>
          <w:sz w:val="24"/>
          <w:szCs w:val="24"/>
          <w:lang w:eastAsia="es-MX"/>
        </w:rPr>
        <w:br/>
        <w:t>  $Empleado[1] = "Martinez Leandro";</w:t>
      </w:r>
      <w:r w:rsidRPr="009C6885">
        <w:rPr>
          <w:rFonts w:ascii="Times New Roman" w:eastAsia="Times New Roman" w:hAnsi="Times New Roman" w:cs="Times New Roman"/>
          <w:sz w:val="24"/>
          <w:szCs w:val="24"/>
          <w:lang w:eastAsia="es-MX"/>
        </w:rPr>
        <w:br/>
        <w:t>  $Empleado[2] = "27.643.742";</w:t>
      </w:r>
      <w:r w:rsidRPr="009C6885">
        <w:rPr>
          <w:rFonts w:ascii="Times New Roman" w:eastAsia="Times New Roman" w:hAnsi="Times New Roman" w:cs="Times New Roman"/>
          <w:sz w:val="24"/>
          <w:szCs w:val="24"/>
          <w:lang w:eastAsia="es-MX"/>
        </w:rPr>
        <w:br/>
        <w:t>  $Empleado[3] = 1429.54;</w:t>
      </w:r>
      <w:r w:rsidRPr="009C6885">
        <w:rPr>
          <w:rFonts w:ascii="Times New Roman" w:eastAsia="Times New Roman" w:hAnsi="Times New Roman" w:cs="Times New Roman"/>
          <w:sz w:val="24"/>
          <w:szCs w:val="24"/>
          <w:lang w:eastAsia="es-MX"/>
        </w:rPr>
        <w:br/>
        <w:t>  $Empleado[4] = "Arquitecto";</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 Impresion del vector</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echo ("Legajo: " . $Empleado[0] . "&lt;Br&gt;");</w:t>
      </w:r>
      <w:r w:rsidRPr="009C6885">
        <w:rPr>
          <w:rFonts w:ascii="Times New Roman" w:eastAsia="Times New Roman" w:hAnsi="Times New Roman" w:cs="Times New Roman"/>
          <w:sz w:val="24"/>
          <w:szCs w:val="24"/>
          <w:lang w:eastAsia="es-MX"/>
        </w:rPr>
        <w:br/>
        <w:t>  echo ("Nombre: " . $Empleado[1] . "&lt;Br&gt;");</w:t>
      </w:r>
      <w:r w:rsidRPr="009C6885">
        <w:rPr>
          <w:rFonts w:ascii="Times New Roman" w:eastAsia="Times New Roman" w:hAnsi="Times New Roman" w:cs="Times New Roman"/>
          <w:sz w:val="24"/>
          <w:szCs w:val="24"/>
          <w:lang w:eastAsia="es-MX"/>
        </w:rPr>
        <w:br/>
        <w:t>  echo ("DNI : " . $Empleado[2] . "&lt;Br&gt;");</w:t>
      </w:r>
      <w:r w:rsidRPr="009C6885">
        <w:rPr>
          <w:rFonts w:ascii="Times New Roman" w:eastAsia="Times New Roman" w:hAnsi="Times New Roman" w:cs="Times New Roman"/>
          <w:sz w:val="24"/>
          <w:szCs w:val="24"/>
          <w:lang w:eastAsia="es-MX"/>
        </w:rPr>
        <w:br/>
        <w:t>  echo ("Sueldo: " . $Empleado[3] . "&lt;Br&gt;");</w:t>
      </w:r>
      <w:r w:rsidRPr="009C6885">
        <w:rPr>
          <w:rFonts w:ascii="Times New Roman" w:eastAsia="Times New Roman" w:hAnsi="Times New Roman" w:cs="Times New Roman"/>
          <w:sz w:val="24"/>
          <w:szCs w:val="24"/>
          <w:lang w:eastAsia="es-MX"/>
        </w:rPr>
        <w:br/>
        <w:t>  echo ("Profesion: " . $Empleado[4] . "&lt;Br&gt;");</w:t>
      </w:r>
      <w:r w:rsidRPr="009C6885">
        <w:rPr>
          <w:rFonts w:ascii="Times New Roman" w:eastAsia="Times New Roman" w:hAnsi="Times New Roman" w:cs="Times New Roman"/>
          <w:sz w:val="24"/>
          <w:szCs w:val="24"/>
          <w:lang w:eastAsia="es-MX"/>
        </w:rPr>
        <w:br/>
        <w:t> ?&gt;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&lt;/Html&gt;</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Existen varias maneras de inicializar vectores en PHP. A continuación se describen algunos ejemplos.</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Pais[] = "Argentina";</w:t>
      </w:r>
      <w:r w:rsidRPr="009C6885">
        <w:rPr>
          <w:rFonts w:ascii="Times New Roman" w:eastAsia="Times New Roman" w:hAnsi="Times New Roman" w:cs="Times New Roman"/>
          <w:sz w:val="24"/>
          <w:szCs w:val="24"/>
          <w:lang w:eastAsia="es-MX"/>
        </w:rPr>
        <w:br/>
        <w:t>    Pais[] = "Uruguay";</w:t>
      </w:r>
      <w:r w:rsidRPr="009C6885">
        <w:rPr>
          <w:rFonts w:ascii="Times New Roman" w:eastAsia="Times New Roman" w:hAnsi="Times New Roman" w:cs="Times New Roman"/>
          <w:sz w:val="24"/>
          <w:szCs w:val="24"/>
          <w:lang w:eastAsia="es-MX"/>
        </w:rPr>
        <w:br/>
        <w:t>    Pais[] = "Brasil";</w:t>
      </w:r>
      <w:r w:rsidRPr="009C6885">
        <w:rPr>
          <w:rFonts w:ascii="Times New Roman" w:eastAsia="Times New Roman" w:hAnsi="Times New Roman" w:cs="Times New Roman"/>
          <w:sz w:val="24"/>
          <w:szCs w:val="24"/>
          <w:lang w:eastAsia="es-MX"/>
        </w:rPr>
        <w:br/>
        <w:t>    Pais[] = "Chile";</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xml:space="preserve">En este caso se observa que no es necesario colocar el número de índice, ya que PHP lo asigna automáticamente para cada valor, comenzando siempre desde cero. </w:t>
      </w:r>
      <w:r w:rsidRPr="009C6885">
        <w:rPr>
          <w:rFonts w:ascii="Times New Roman" w:eastAsia="Times New Roman" w:hAnsi="Times New Roman" w:cs="Times New Roman"/>
          <w:sz w:val="24"/>
          <w:szCs w:val="24"/>
          <w:lang w:eastAsia="es-MX"/>
        </w:rPr>
        <w:br/>
        <w:t xml:space="preserve">Otra forma de inicializar un vector, es a través del constructor </w:t>
      </w:r>
      <w:r w:rsidRPr="009C6885">
        <w:rPr>
          <w:rFonts w:ascii="Times New Roman" w:eastAsia="Times New Roman" w:hAnsi="Times New Roman" w:cs="Times New Roman"/>
          <w:b/>
          <w:bCs/>
          <w:sz w:val="24"/>
          <w:szCs w:val="24"/>
          <w:u w:val="single"/>
          <w:lang w:eastAsia="es-MX"/>
        </w:rPr>
        <w:t>array</w:t>
      </w:r>
      <w:r w:rsidRPr="009C6885">
        <w:rPr>
          <w:rFonts w:ascii="Times New Roman" w:eastAsia="Times New Roman" w:hAnsi="Times New Roman" w:cs="Times New Roman"/>
          <w:sz w:val="24"/>
          <w:szCs w:val="24"/>
          <w:lang w:eastAsia="es-MX"/>
        </w:rPr>
        <w:t>, como se muestra en el siguiente ejemplo:</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Pais =array("Argentina","Uruguay","Brasil","Chile");</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lastRenderedPageBreak/>
        <w:t>También  se puede definir un arreglo asociando explícitamente el índice a un valor, como se indica a continuación:</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$Frutas = array(0 =&gt; "Manzana",</w:t>
      </w:r>
      <w:r w:rsidRPr="009C6885">
        <w:rPr>
          <w:rFonts w:ascii="Times New Roman" w:eastAsia="Times New Roman" w:hAnsi="Times New Roman" w:cs="Times New Roman"/>
          <w:sz w:val="24"/>
          <w:szCs w:val="24"/>
          <w:lang w:eastAsia="es-MX"/>
        </w:rPr>
        <w:br/>
        <w:t>                              1 =&gt; "Naranja",</w:t>
      </w:r>
      <w:r w:rsidRPr="009C6885">
        <w:rPr>
          <w:rFonts w:ascii="Times New Roman" w:eastAsia="Times New Roman" w:hAnsi="Times New Roman" w:cs="Times New Roman"/>
          <w:sz w:val="24"/>
          <w:szCs w:val="24"/>
          <w:lang w:eastAsia="es-MX"/>
        </w:rPr>
        <w:br/>
        <w:t>                              2 =&gt; "Pera",</w:t>
      </w:r>
      <w:r w:rsidRPr="009C6885">
        <w:rPr>
          <w:rFonts w:ascii="Times New Roman" w:eastAsia="Times New Roman" w:hAnsi="Times New Roman" w:cs="Times New Roman"/>
          <w:sz w:val="24"/>
          <w:szCs w:val="24"/>
          <w:lang w:eastAsia="es-MX"/>
        </w:rPr>
        <w:br/>
        <w:t>                              3 =&gt; "Ananá");</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Además, los índices, pueden no ser obligatoriamente consecutivos, ni tampoco comenzar de cero, ni tampoco ser un número. (Ver ejemplos mas adelante).</w:t>
      </w:r>
      <w:r w:rsidRPr="009C6885">
        <w:rPr>
          <w:rFonts w:ascii="Times New Roman" w:eastAsia="Times New Roman" w:hAnsi="Times New Roman" w:cs="Times New Roman"/>
          <w:sz w:val="24"/>
          <w:szCs w:val="24"/>
          <w:lang w:eastAsia="es-MX"/>
        </w:rPr>
        <w:br/>
        <w:t xml:space="preserve">Se puede conocer la cantidad de elementos que tiene un vector, para ello se utiliza la función </w:t>
      </w:r>
      <w:r w:rsidRPr="009C6885">
        <w:rPr>
          <w:rFonts w:ascii="Times New Roman" w:eastAsia="Times New Roman" w:hAnsi="Times New Roman" w:cs="Times New Roman"/>
          <w:b/>
          <w:bCs/>
          <w:sz w:val="24"/>
          <w:szCs w:val="24"/>
          <w:u w:val="single"/>
          <w:lang w:eastAsia="es-MX"/>
        </w:rPr>
        <w:t>count(vector)</w:t>
      </w:r>
      <w:r w:rsidRPr="009C6885">
        <w:rPr>
          <w:rFonts w:ascii="Times New Roman" w:eastAsia="Times New Roman" w:hAnsi="Times New Roman" w:cs="Times New Roman"/>
          <w:sz w:val="24"/>
          <w:szCs w:val="24"/>
          <w:lang w:eastAsia="es-MX"/>
        </w:rPr>
        <w:t>. Esta función acepta como parámetro el nombre del vector y devuelve la cantidad de elementos del mismo.</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b/>
          <w:bCs/>
          <w:sz w:val="24"/>
          <w:szCs w:val="24"/>
          <w:u w:val="single"/>
          <w:lang w:eastAsia="es-MX"/>
        </w:rPr>
        <w:t>Ejemplo Práctico 3:</w:t>
      </w:r>
      <w:r w:rsidRPr="009C6885">
        <w:rPr>
          <w:rFonts w:ascii="Times New Roman" w:eastAsia="Times New Roman" w:hAnsi="Times New Roman" w:cs="Times New Roman"/>
          <w:sz w:val="24"/>
          <w:szCs w:val="24"/>
          <w:lang w:eastAsia="es-MX"/>
        </w:rPr>
        <w:br/>
        <w:t>                        Cargar en un vector artículos de librería y luego imprimir la cantidad de ellos.</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&lt;Html&gt;</w:t>
      </w:r>
      <w:r w:rsidRPr="009C6885">
        <w:rPr>
          <w:rFonts w:ascii="Times New Roman" w:eastAsia="Times New Roman" w:hAnsi="Times New Roman" w:cs="Times New Roman"/>
          <w:sz w:val="24"/>
          <w:szCs w:val="24"/>
          <w:lang w:eastAsia="es-MX"/>
        </w:rPr>
        <w:br/>
        <w:t>&lt;Title&gt;  Ejemplo 3   &lt;/Title&gt;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&lt;?PHP</w:t>
      </w:r>
      <w:r w:rsidRPr="009C6885">
        <w:rPr>
          <w:rFonts w:ascii="Times New Roman" w:eastAsia="Times New Roman" w:hAnsi="Times New Roman" w:cs="Times New Roman"/>
          <w:sz w:val="24"/>
          <w:szCs w:val="24"/>
          <w:lang w:eastAsia="es-MX"/>
        </w:rPr>
        <w:br/>
        <w:t>  // Inicializacion del Vector</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$Articulos =array("Lápis","Goma","Hoja","Tinta");</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 Impresion del vector</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$Cantidad = count($Articulos);</w:t>
      </w:r>
      <w:r w:rsidRPr="009C6885">
        <w:rPr>
          <w:rFonts w:ascii="Times New Roman" w:eastAsia="Times New Roman" w:hAnsi="Times New Roman" w:cs="Times New Roman"/>
          <w:sz w:val="24"/>
          <w:szCs w:val="24"/>
          <w:lang w:eastAsia="es-MX"/>
        </w:rPr>
        <w:br/>
        <w:t>  echo ("La cantidad de Artículos son: " . $Cantidad);</w:t>
      </w:r>
    </w:p>
    <w:p w:rsidR="009C6885" w:rsidRPr="009C6885" w:rsidRDefault="009C6885" w:rsidP="009C6885">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&lt;/Html&gt;</w:t>
      </w:r>
    </w:p>
    <w:p w:rsidR="009C6885" w:rsidRPr="009C6885" w:rsidRDefault="009C6885" w:rsidP="009C6885">
      <w:pPr>
        <w:spacing w:before="100" w:beforeAutospacing="1" w:after="100" w:afterAutospacing="1" w:line="240" w:lineRule="auto"/>
        <w:rPr>
          <w:ins w:id="0" w:author="Unknown"/>
          <w:rFonts w:ascii="Times New Roman" w:eastAsia="Times New Roman" w:hAnsi="Times New Roman" w:cs="Times New Roman"/>
          <w:sz w:val="24"/>
          <w:szCs w:val="24"/>
          <w:lang w:eastAsia="es-MX"/>
        </w:rPr>
      </w:pPr>
      <w:ins w:id="1" w:author="Unknown">
        <w:r w:rsidRPr="009C6885">
          <w:rPr>
            <w:rFonts w:ascii="Times New Roman" w:eastAsia="Times New Roman" w:hAnsi="Times New Roman" w:cs="Times New Roman"/>
            <w:sz w:val="24"/>
            <w:szCs w:val="24"/>
            <w:lang w:eastAsia="es-MX"/>
          </w:rPr>
          <w:t xml:space="preserve">Un vector en PHP puede tener elementos en cualquier posición, por lo tanto, se puede cargar un vector con posiciones </w:t>
        </w:r>
        <w:r w:rsidRPr="009C6885">
          <w:rPr>
            <w:rFonts w:ascii="Times New Roman" w:eastAsia="Times New Roman" w:hAnsi="Times New Roman" w:cs="Times New Roman"/>
            <w:b/>
            <w:bCs/>
            <w:sz w:val="24"/>
            <w:szCs w:val="24"/>
            <w:u w:val="single"/>
            <w:lang w:eastAsia="es-MX"/>
          </w:rPr>
          <w:t>no</w:t>
        </w:r>
        <w:r w:rsidRPr="009C6885">
          <w:rPr>
            <w:rFonts w:ascii="Times New Roman" w:eastAsia="Times New Roman" w:hAnsi="Times New Roman" w:cs="Times New Roman"/>
            <w:sz w:val="24"/>
            <w:szCs w:val="24"/>
            <w:lang w:eastAsia="es-MX"/>
          </w:rPr>
          <w:t xml:space="preserve"> consecutivas, sino en forma totalmente aleatoria. Para poder recorrer este tipo de vectores se utilizan las funciones </w:t>
        </w:r>
        <w:r w:rsidRPr="009C6885">
          <w:rPr>
            <w:rFonts w:ascii="Times New Roman" w:eastAsia="Times New Roman" w:hAnsi="Times New Roman" w:cs="Times New Roman"/>
            <w:b/>
            <w:bCs/>
            <w:sz w:val="24"/>
            <w:szCs w:val="24"/>
            <w:lang w:eastAsia="es-MX"/>
          </w:rPr>
          <w:t>next()</w:t>
        </w:r>
        <w:r w:rsidRPr="009C6885">
          <w:rPr>
            <w:rFonts w:ascii="Times New Roman" w:eastAsia="Times New Roman" w:hAnsi="Times New Roman" w:cs="Times New Roman"/>
            <w:sz w:val="24"/>
            <w:szCs w:val="24"/>
            <w:lang w:eastAsia="es-MX"/>
          </w:rPr>
          <w:t xml:space="preserve"> y </w:t>
        </w:r>
        <w:r w:rsidRPr="009C6885">
          <w:rPr>
            <w:rFonts w:ascii="Times New Roman" w:eastAsia="Times New Roman" w:hAnsi="Times New Roman" w:cs="Times New Roman"/>
            <w:b/>
            <w:bCs/>
            <w:sz w:val="24"/>
            <w:szCs w:val="24"/>
            <w:lang w:eastAsia="es-MX"/>
          </w:rPr>
          <w:t>prev()</w:t>
        </w:r>
        <w:r w:rsidRPr="009C6885">
          <w:rPr>
            <w:rFonts w:ascii="Times New Roman" w:eastAsia="Times New Roman" w:hAnsi="Times New Roman" w:cs="Times New Roman"/>
            <w:sz w:val="24"/>
            <w:szCs w:val="24"/>
            <w:lang w:eastAsia="es-MX"/>
          </w:rPr>
          <w:t>.</w:t>
        </w:r>
      </w:ins>
    </w:p>
    <w:p w:rsidR="009C6885" w:rsidRPr="009C6885" w:rsidRDefault="009C6885" w:rsidP="009C6885">
      <w:pPr>
        <w:spacing w:before="100" w:beforeAutospacing="1" w:after="100" w:afterAutospacing="1" w:line="240" w:lineRule="auto"/>
        <w:rPr>
          <w:ins w:id="2" w:author="Unknown"/>
          <w:rFonts w:ascii="Times New Roman" w:eastAsia="Times New Roman" w:hAnsi="Times New Roman" w:cs="Times New Roman"/>
          <w:sz w:val="24"/>
          <w:szCs w:val="24"/>
          <w:lang w:eastAsia="es-MX"/>
        </w:rPr>
      </w:pPr>
      <w:ins w:id="3" w:author="Unknown">
        <w:r w:rsidRPr="009C6885">
          <w:rPr>
            <w:rFonts w:ascii="Times New Roman" w:eastAsia="Times New Roman" w:hAnsi="Times New Roman" w:cs="Times New Roman"/>
            <w:b/>
            <w:bCs/>
            <w:sz w:val="24"/>
            <w:szCs w:val="24"/>
            <w:u w:val="single"/>
            <w:lang w:eastAsia="es-MX"/>
          </w:rPr>
          <w:t>Ejemplo Práctico 4:</w:t>
        </w:r>
        <w:r w:rsidRPr="009C6885">
          <w:rPr>
            <w:rFonts w:ascii="Times New Roman" w:eastAsia="Times New Roman" w:hAnsi="Times New Roman" w:cs="Times New Roman"/>
            <w:sz w:val="24"/>
            <w:szCs w:val="24"/>
            <w:lang w:eastAsia="es-MX"/>
          </w:rPr>
          <w:br/>
          <w:t xml:space="preserve">                        Cargar los nombres de personas en cualquier posición. </w:t>
        </w:r>
        <w:r w:rsidRPr="009C6885">
          <w:rPr>
            <w:rFonts w:ascii="Times New Roman" w:eastAsia="Times New Roman" w:hAnsi="Times New Roman" w:cs="Times New Roman"/>
            <w:sz w:val="24"/>
            <w:szCs w:val="24"/>
            <w:lang w:eastAsia="es-MX"/>
          </w:rPr>
          <w:br/>
          <w:t>&lt;Html&gt;</w:t>
        </w:r>
        <w:r w:rsidRPr="009C6885">
          <w:rPr>
            <w:rFonts w:ascii="Times New Roman" w:eastAsia="Times New Roman" w:hAnsi="Times New Roman" w:cs="Times New Roman"/>
            <w:sz w:val="24"/>
            <w:szCs w:val="24"/>
            <w:lang w:eastAsia="es-MX"/>
          </w:rPr>
          <w:br/>
          <w:t>&lt;Title&gt;  Ejemplo 4  &lt;/Title&gt;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r>
        <w:r w:rsidRPr="009C6885">
          <w:rPr>
            <w:rFonts w:ascii="Times New Roman" w:eastAsia="Times New Roman" w:hAnsi="Times New Roman" w:cs="Times New Roman"/>
            <w:sz w:val="24"/>
            <w:szCs w:val="24"/>
            <w:lang w:eastAsia="es-MX"/>
          </w:rPr>
          <w:lastRenderedPageBreak/>
          <w:t>&lt;?PHP</w:t>
        </w:r>
        <w:r w:rsidRPr="009C6885">
          <w:rPr>
            <w:rFonts w:ascii="Times New Roman" w:eastAsia="Times New Roman" w:hAnsi="Times New Roman" w:cs="Times New Roman"/>
            <w:sz w:val="24"/>
            <w:szCs w:val="24"/>
            <w:lang w:eastAsia="es-MX"/>
          </w:rPr>
          <w:br/>
          <w:t>  // Inicializacion del Vector</w:t>
        </w:r>
      </w:ins>
    </w:p>
    <w:p w:rsidR="009C6885" w:rsidRPr="009C6885" w:rsidRDefault="009C6885" w:rsidP="009C6885">
      <w:pPr>
        <w:spacing w:before="100" w:beforeAutospacing="1" w:after="100" w:afterAutospacing="1" w:line="240" w:lineRule="auto"/>
        <w:rPr>
          <w:ins w:id="4" w:author="Unknown"/>
          <w:rFonts w:ascii="Times New Roman" w:eastAsia="Times New Roman" w:hAnsi="Times New Roman" w:cs="Times New Roman"/>
          <w:sz w:val="24"/>
          <w:szCs w:val="24"/>
          <w:lang w:eastAsia="es-MX"/>
        </w:rPr>
      </w:pPr>
      <w:ins w:id="5" w:author="Unknown">
        <w:r w:rsidRPr="009C6885">
          <w:rPr>
            <w:rFonts w:ascii="Times New Roman" w:eastAsia="Times New Roman" w:hAnsi="Times New Roman" w:cs="Times New Roman"/>
            <w:sz w:val="24"/>
            <w:szCs w:val="24"/>
            <w:lang w:eastAsia="es-MX"/>
          </w:rPr>
          <w:t>     $Nombre[10] = "Marcelo";</w:t>
        </w:r>
        <w:r w:rsidRPr="009C6885">
          <w:rPr>
            <w:rFonts w:ascii="Times New Roman" w:eastAsia="Times New Roman" w:hAnsi="Times New Roman" w:cs="Times New Roman"/>
            <w:sz w:val="24"/>
            <w:szCs w:val="24"/>
            <w:lang w:eastAsia="es-MX"/>
          </w:rPr>
          <w:br/>
          <w:t>     $Nombre[20] = "Alicia";</w:t>
        </w:r>
        <w:r w:rsidRPr="009C6885">
          <w:rPr>
            <w:rFonts w:ascii="Times New Roman" w:eastAsia="Times New Roman" w:hAnsi="Times New Roman" w:cs="Times New Roman"/>
            <w:sz w:val="24"/>
            <w:szCs w:val="24"/>
            <w:lang w:eastAsia="es-MX"/>
          </w:rPr>
          <w:br/>
          <w:t>     $Nombre[15] = "Alejandra";</w:t>
        </w:r>
        <w:r w:rsidRPr="009C6885">
          <w:rPr>
            <w:rFonts w:ascii="Times New Roman" w:eastAsia="Times New Roman" w:hAnsi="Times New Roman" w:cs="Times New Roman"/>
            <w:sz w:val="24"/>
            <w:szCs w:val="24"/>
            <w:lang w:eastAsia="es-MX"/>
          </w:rPr>
          <w:br/>
          <w:t>     $Nombre[35] = "Mario";</w:t>
        </w:r>
        <w:r w:rsidRPr="009C6885">
          <w:rPr>
            <w:rFonts w:ascii="Times New Roman" w:eastAsia="Times New Roman" w:hAnsi="Times New Roman" w:cs="Times New Roman"/>
            <w:sz w:val="24"/>
            <w:szCs w:val="24"/>
            <w:lang w:eastAsia="es-MX"/>
          </w:rPr>
          <w:br/>
          <w:t>     $Nombre[12] = "Alberto";</w:t>
        </w:r>
      </w:ins>
    </w:p>
    <w:p w:rsidR="009C6885" w:rsidRPr="009C6885" w:rsidRDefault="009C6885" w:rsidP="009C6885">
      <w:pPr>
        <w:spacing w:before="100" w:beforeAutospacing="1" w:after="100" w:afterAutospacing="1" w:line="240" w:lineRule="auto"/>
        <w:rPr>
          <w:ins w:id="6" w:author="Unknown"/>
          <w:rFonts w:ascii="Times New Roman" w:eastAsia="Times New Roman" w:hAnsi="Times New Roman" w:cs="Times New Roman"/>
          <w:sz w:val="24"/>
          <w:szCs w:val="24"/>
          <w:lang w:eastAsia="es-MX"/>
        </w:rPr>
      </w:pPr>
      <w:ins w:id="7" w:author="Unknown">
        <w:r w:rsidRPr="009C6885">
          <w:rPr>
            <w:rFonts w:ascii="Times New Roman" w:eastAsia="Times New Roman" w:hAnsi="Times New Roman" w:cs="Times New Roman"/>
            <w:sz w:val="24"/>
            <w:szCs w:val="24"/>
            <w:lang w:eastAsia="es-MX"/>
          </w:rPr>
          <w:t>  // Impresion del vector</w:t>
        </w:r>
      </w:ins>
    </w:p>
    <w:p w:rsidR="009C6885" w:rsidRPr="009C6885" w:rsidRDefault="009C6885" w:rsidP="009C6885">
      <w:pPr>
        <w:spacing w:before="100" w:beforeAutospacing="1" w:after="100" w:afterAutospacing="1" w:line="240" w:lineRule="auto"/>
        <w:rPr>
          <w:ins w:id="8" w:author="Unknown"/>
          <w:rFonts w:ascii="Times New Roman" w:eastAsia="Times New Roman" w:hAnsi="Times New Roman" w:cs="Times New Roman"/>
          <w:sz w:val="24"/>
          <w:szCs w:val="24"/>
          <w:lang w:eastAsia="es-MX"/>
        </w:rPr>
      </w:pPr>
      <w:ins w:id="9" w:author="Unknown">
        <w:r w:rsidRPr="009C6885">
          <w:rPr>
            <w:rFonts w:ascii="Times New Roman" w:eastAsia="Times New Roman" w:hAnsi="Times New Roman" w:cs="Times New Roman"/>
            <w:sz w:val="24"/>
            <w:szCs w:val="24"/>
            <w:lang w:eastAsia="es-MX"/>
          </w:rPr>
          <w:t xml:space="preserve">  reset($Nombre); </w:t>
        </w:r>
        <w:r w:rsidRPr="009C6885">
          <w:rPr>
            <w:rFonts w:ascii="Times New Roman" w:eastAsia="Times New Roman" w:hAnsi="Times New Roman" w:cs="Times New Roman"/>
            <w:sz w:val="24"/>
            <w:szCs w:val="24"/>
            <w:lang w:eastAsia="es-MX"/>
          </w:rPr>
          <w:br/>
          <w:t>  echo ("&lt;H2&gt;" . "Vector de Nombres");</w:t>
        </w:r>
        <w:r w:rsidRPr="009C6885">
          <w:rPr>
            <w:rFonts w:ascii="Times New Roman" w:eastAsia="Times New Roman" w:hAnsi="Times New Roman" w:cs="Times New Roman"/>
            <w:sz w:val="24"/>
            <w:szCs w:val="24"/>
            <w:lang w:eastAsia="es-MX"/>
          </w:rPr>
          <w:br/>
          <w:t>  echo ("&lt;H3&gt;" . "&lt;Hr&gt;");</w:t>
        </w:r>
        <w:r w:rsidRPr="009C6885">
          <w:rPr>
            <w:rFonts w:ascii="Times New Roman" w:eastAsia="Times New Roman" w:hAnsi="Times New Roman" w:cs="Times New Roman"/>
            <w:sz w:val="24"/>
            <w:szCs w:val="24"/>
            <w:lang w:eastAsia="es-MX"/>
          </w:rPr>
          <w:br/>
          <w:t>  do</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 Buscar Posicion especificada</w:t>
        </w:r>
        <w:r w:rsidRPr="009C6885">
          <w:rPr>
            <w:rFonts w:ascii="Times New Roman" w:eastAsia="Times New Roman" w:hAnsi="Times New Roman" w:cs="Times New Roman"/>
            <w:sz w:val="24"/>
            <w:szCs w:val="24"/>
            <w:lang w:eastAsia="es-MX"/>
          </w:rPr>
          <w:br/>
          <w:t>     $i = key($Nombre);</w:t>
        </w:r>
      </w:ins>
    </w:p>
    <w:p w:rsidR="009C6885" w:rsidRPr="009C6885" w:rsidRDefault="009C6885" w:rsidP="009C6885">
      <w:pPr>
        <w:spacing w:before="100" w:beforeAutospacing="1" w:after="100" w:afterAutospacing="1" w:line="240" w:lineRule="auto"/>
        <w:rPr>
          <w:ins w:id="10" w:author="Unknown"/>
          <w:rFonts w:ascii="Times New Roman" w:eastAsia="Times New Roman" w:hAnsi="Times New Roman" w:cs="Times New Roman"/>
          <w:sz w:val="24"/>
          <w:szCs w:val="24"/>
          <w:lang w:eastAsia="es-MX"/>
        </w:rPr>
      </w:pPr>
      <w:ins w:id="11" w:author="Unknown">
        <w:r w:rsidRPr="009C6885">
          <w:rPr>
            <w:rFonts w:ascii="Times New Roman" w:eastAsia="Times New Roman" w:hAnsi="Times New Roman" w:cs="Times New Roman"/>
            <w:sz w:val="24"/>
            <w:szCs w:val="24"/>
            <w:lang w:eastAsia="es-MX"/>
          </w:rPr>
          <w:t>     // Buscar Contenido en esa posicion</w:t>
        </w:r>
        <w:r w:rsidRPr="009C6885">
          <w:rPr>
            <w:rFonts w:ascii="Times New Roman" w:eastAsia="Times New Roman" w:hAnsi="Times New Roman" w:cs="Times New Roman"/>
            <w:sz w:val="24"/>
            <w:szCs w:val="24"/>
            <w:lang w:eastAsia="es-MX"/>
          </w:rPr>
          <w:br/>
          <w:t>     $Valor = current($Nombre);</w:t>
        </w:r>
        <w:r w:rsidRPr="009C6885">
          <w:rPr>
            <w:rFonts w:ascii="Times New Roman" w:eastAsia="Times New Roman" w:hAnsi="Times New Roman" w:cs="Times New Roman"/>
            <w:sz w:val="24"/>
            <w:szCs w:val="24"/>
            <w:lang w:eastAsia="es-MX"/>
          </w:rPr>
          <w:br/>
          <w:t>     echo ("Posición: " . $i . " - ");</w:t>
        </w:r>
        <w:r w:rsidRPr="009C6885">
          <w:rPr>
            <w:rFonts w:ascii="Times New Roman" w:eastAsia="Times New Roman" w:hAnsi="Times New Roman" w:cs="Times New Roman"/>
            <w:sz w:val="24"/>
            <w:szCs w:val="24"/>
            <w:lang w:eastAsia="es-MX"/>
          </w:rPr>
          <w:br/>
          <w:t>     echo ("Contenido: " . $Valor);</w:t>
        </w:r>
        <w:r w:rsidRPr="009C6885">
          <w:rPr>
            <w:rFonts w:ascii="Times New Roman" w:eastAsia="Times New Roman" w:hAnsi="Times New Roman" w:cs="Times New Roman"/>
            <w:sz w:val="24"/>
            <w:szCs w:val="24"/>
            <w:lang w:eastAsia="es-MX"/>
          </w:rPr>
          <w:br/>
          <w:t>     echo ("&lt;Br&gt;");</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while (next($Nombre));</w:t>
        </w:r>
        <w:r w:rsidRPr="009C6885">
          <w:rPr>
            <w:rFonts w:ascii="Times New Roman" w:eastAsia="Times New Roman" w:hAnsi="Times New Roman" w:cs="Times New Roman"/>
            <w:sz w:val="24"/>
            <w:szCs w:val="24"/>
            <w:lang w:eastAsia="es-MX"/>
          </w:rPr>
          <w:br/>
          <w:t> ?&gt;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&lt;/Html&gt;</w:t>
        </w:r>
        <w:r w:rsidRPr="009C6885">
          <w:rPr>
            <w:rFonts w:ascii="Times New Roman" w:eastAsia="Times New Roman" w:hAnsi="Times New Roman" w:cs="Times New Roman"/>
            <w:sz w:val="24"/>
            <w:szCs w:val="24"/>
            <w:lang w:eastAsia="es-MX"/>
          </w:rPr>
          <w:br/>
        </w:r>
        <w:r w:rsidRPr="009C6885">
          <w:rPr>
            <w:rFonts w:ascii="Times New Roman" w:eastAsia="Times New Roman" w:hAnsi="Times New Roman" w:cs="Times New Roman"/>
            <w:sz w:val="24"/>
            <w:szCs w:val="24"/>
            <w:lang w:eastAsia="es-MX"/>
          </w:rPr>
          <w:br/>
          <w:t>Comentario:</w:t>
        </w:r>
        <w:r w:rsidRPr="009C6885">
          <w:rPr>
            <w:rFonts w:ascii="Times New Roman" w:eastAsia="Times New Roman" w:hAnsi="Times New Roman" w:cs="Times New Roman"/>
            <w:sz w:val="24"/>
            <w:szCs w:val="24"/>
            <w:lang w:eastAsia="es-MX"/>
          </w:rPr>
          <w:br/>
          <w:t xml:space="preserve">                        Aquí se observa que los nombres fueron cargados en posiciones aleatorias. Con la función </w:t>
        </w:r>
        <w:r w:rsidRPr="009C6885">
          <w:rPr>
            <w:rFonts w:ascii="Times New Roman" w:eastAsia="Times New Roman" w:hAnsi="Times New Roman" w:cs="Times New Roman"/>
            <w:b/>
            <w:bCs/>
            <w:sz w:val="24"/>
            <w:szCs w:val="24"/>
            <w:lang w:eastAsia="es-MX"/>
          </w:rPr>
          <w:t>reset()</w:t>
        </w:r>
        <w:r w:rsidRPr="009C6885">
          <w:rPr>
            <w:rFonts w:ascii="Times New Roman" w:eastAsia="Times New Roman" w:hAnsi="Times New Roman" w:cs="Times New Roman"/>
            <w:sz w:val="24"/>
            <w:szCs w:val="24"/>
            <w:lang w:eastAsia="es-MX"/>
          </w:rPr>
          <w:t xml:space="preserve">, se logra llevar el puntero al principio del vector y para poder encontrar la posición de un elemento se utiliza la función </w:t>
        </w:r>
        <w:r w:rsidRPr="009C6885">
          <w:rPr>
            <w:rFonts w:ascii="Times New Roman" w:eastAsia="Times New Roman" w:hAnsi="Times New Roman" w:cs="Times New Roman"/>
            <w:b/>
            <w:bCs/>
            <w:sz w:val="24"/>
            <w:szCs w:val="24"/>
            <w:lang w:eastAsia="es-MX"/>
          </w:rPr>
          <w:t>key()</w:t>
        </w:r>
        <w:r w:rsidRPr="009C6885">
          <w:rPr>
            <w:rFonts w:ascii="Times New Roman" w:eastAsia="Times New Roman" w:hAnsi="Times New Roman" w:cs="Times New Roman"/>
            <w:sz w:val="24"/>
            <w:szCs w:val="24"/>
            <w:lang w:eastAsia="es-MX"/>
          </w:rPr>
          <w:t xml:space="preserve">, la cual acepta como parámetro el vector y devuelve la posición. Luego para poder obtener el contenido en esa posición se utiliza la función </w:t>
        </w:r>
        <w:r w:rsidRPr="009C6885">
          <w:rPr>
            <w:rFonts w:ascii="Times New Roman" w:eastAsia="Times New Roman" w:hAnsi="Times New Roman" w:cs="Times New Roman"/>
            <w:b/>
            <w:bCs/>
            <w:sz w:val="24"/>
            <w:szCs w:val="24"/>
            <w:lang w:eastAsia="es-MX"/>
          </w:rPr>
          <w:t>current()</w:t>
        </w:r>
        <w:r w:rsidRPr="009C6885">
          <w:rPr>
            <w:rFonts w:ascii="Times New Roman" w:eastAsia="Times New Roman" w:hAnsi="Times New Roman" w:cs="Times New Roman"/>
            <w:sz w:val="24"/>
            <w:szCs w:val="24"/>
            <w:lang w:eastAsia="es-MX"/>
          </w:rPr>
          <w:t xml:space="preserve">, que acepta el vector y devuelve el valor almacenado. La función </w:t>
        </w:r>
        <w:r w:rsidRPr="009C6885">
          <w:rPr>
            <w:rFonts w:ascii="Times New Roman" w:eastAsia="Times New Roman" w:hAnsi="Times New Roman" w:cs="Times New Roman"/>
            <w:b/>
            <w:bCs/>
            <w:sz w:val="24"/>
            <w:szCs w:val="24"/>
            <w:lang w:eastAsia="es-MX"/>
          </w:rPr>
          <w:t>next()</w:t>
        </w:r>
        <w:r w:rsidRPr="009C6885">
          <w:rPr>
            <w:rFonts w:ascii="Times New Roman" w:eastAsia="Times New Roman" w:hAnsi="Times New Roman" w:cs="Times New Roman"/>
            <w:sz w:val="24"/>
            <w:szCs w:val="24"/>
            <w:lang w:eastAsia="es-MX"/>
          </w:rPr>
          <w:t xml:space="preserve"> avanza el puntero a la posición siguiente, si se ha llegado al final del vector, esta función devuelve </w:t>
        </w:r>
        <w:r w:rsidRPr="009C6885">
          <w:rPr>
            <w:rFonts w:ascii="Times New Roman" w:eastAsia="Times New Roman" w:hAnsi="Times New Roman" w:cs="Times New Roman"/>
            <w:b/>
            <w:bCs/>
            <w:sz w:val="24"/>
            <w:szCs w:val="24"/>
            <w:lang w:eastAsia="es-MX"/>
          </w:rPr>
          <w:t>false</w:t>
        </w:r>
        <w:r w:rsidRPr="009C6885">
          <w:rPr>
            <w:rFonts w:ascii="Times New Roman" w:eastAsia="Times New Roman" w:hAnsi="Times New Roman" w:cs="Times New Roman"/>
            <w:sz w:val="24"/>
            <w:szCs w:val="24"/>
            <w:lang w:eastAsia="es-MX"/>
          </w:rPr>
          <w:t xml:space="preserve">.  </w:t>
        </w:r>
      </w:ins>
    </w:p>
    <w:p w:rsidR="009C6885" w:rsidRPr="009C6885" w:rsidRDefault="009C6885" w:rsidP="009C6885">
      <w:pPr>
        <w:spacing w:before="100" w:beforeAutospacing="1" w:after="100" w:afterAutospacing="1" w:line="240" w:lineRule="auto"/>
        <w:jc w:val="center"/>
        <w:rPr>
          <w:ins w:id="12" w:author="Unknown"/>
          <w:rFonts w:ascii="Times New Roman" w:eastAsia="Times New Roman" w:hAnsi="Times New Roman" w:cs="Times New Roman"/>
          <w:sz w:val="24"/>
          <w:szCs w:val="24"/>
          <w:lang w:eastAsia="es-MX"/>
        </w:rPr>
      </w:pPr>
      <w:ins w:id="13" w:author="Unknown">
        <w:r w:rsidRPr="009C6885">
          <w:rPr>
            <w:rFonts w:ascii="Times New Roman" w:eastAsia="Times New Roman" w:hAnsi="Times New Roman" w:cs="Times New Roman"/>
            <w:sz w:val="24"/>
            <w:szCs w:val="24"/>
            <w:lang w:eastAsia="es-MX"/>
          </w:rPr>
          <w:lastRenderedPageBreak/>
          <w:t> La salida de este ejemplo es la siguiente:</w:t>
        </w:r>
        <w:r w:rsidRPr="009C6885">
          <w:rPr>
            <w:rFonts w:ascii="Times New Roman" w:eastAsia="Times New Roman" w:hAnsi="Times New Roman" w:cs="Times New Roman"/>
            <w:sz w:val="24"/>
            <w:szCs w:val="24"/>
            <w:lang w:eastAsia="es-MX"/>
          </w:rPr>
          <w:br/>
        </w:r>
        <w:r w:rsidRPr="009C6885">
          <w:rPr>
            <w:rFonts w:ascii="Times New Roman" w:eastAsia="Times New Roman" w:hAnsi="Times New Roman" w:cs="Times New Roman"/>
            <w:sz w:val="24"/>
            <w:szCs w:val="24"/>
            <w:lang w:eastAsia="es-MX"/>
          </w:rPr>
          <w:br/>
        </w:r>
      </w:ins>
      <w:r w:rsidRPr="009C6885">
        <w:rPr>
          <w:rFonts w:ascii="Times New Roman" w:eastAsia="Times New Roman" w:hAnsi="Times New Roman" w:cs="Times New Roman"/>
          <w:noProof/>
          <w:sz w:val="24"/>
          <w:szCs w:val="24"/>
          <w:lang w:eastAsia="es-MX"/>
        </w:rPr>
        <w:drawing>
          <wp:inline distT="0" distB="0" distL="0" distR="0">
            <wp:extent cx="6049645" cy="3657600"/>
            <wp:effectExtent l="19050" t="0" r="8255" b="0"/>
            <wp:docPr id="1" name="Imagen 2" descr="Ejemplo4.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jemplo4.php"/>
                    <pic:cNvPicPr>
                      <a:picLocks noChangeAspect="1" noChangeArrowheads="1"/>
                    </pic:cNvPicPr>
                  </pic:nvPicPr>
                  <pic:blipFill>
                    <a:blip r:embed="rId6"/>
                    <a:srcRect/>
                    <a:stretch>
                      <a:fillRect/>
                    </a:stretch>
                  </pic:blipFill>
                  <pic:spPr bwMode="auto">
                    <a:xfrm>
                      <a:off x="0" y="0"/>
                      <a:ext cx="6049645" cy="3657600"/>
                    </a:xfrm>
                    <a:prstGeom prst="rect">
                      <a:avLst/>
                    </a:prstGeom>
                    <a:noFill/>
                    <a:ln w="9525">
                      <a:noFill/>
                      <a:miter lim="800000"/>
                      <a:headEnd/>
                      <a:tailEnd/>
                    </a:ln>
                  </pic:spPr>
                </pic:pic>
              </a:graphicData>
            </a:graphic>
          </wp:inline>
        </w:drawing>
      </w:r>
    </w:p>
    <w:p w:rsidR="009C6885" w:rsidRPr="009C6885" w:rsidRDefault="009C6885" w:rsidP="009C6885">
      <w:pPr>
        <w:spacing w:before="100" w:beforeAutospacing="1" w:after="100" w:afterAutospacing="1" w:line="240" w:lineRule="auto"/>
        <w:rPr>
          <w:ins w:id="14" w:author="Unknown"/>
          <w:rFonts w:ascii="Times New Roman" w:eastAsia="Times New Roman" w:hAnsi="Times New Roman" w:cs="Times New Roman"/>
          <w:sz w:val="24"/>
          <w:szCs w:val="24"/>
          <w:lang w:eastAsia="es-MX"/>
        </w:rPr>
      </w:pPr>
      <w:ins w:id="15" w:author="Unknown">
        <w:r w:rsidRPr="009C6885">
          <w:rPr>
            <w:rFonts w:ascii="Times New Roman" w:eastAsia="Times New Roman" w:hAnsi="Times New Roman" w:cs="Times New Roman"/>
            <w:sz w:val="24"/>
            <w:szCs w:val="24"/>
            <w:lang w:eastAsia="es-MX"/>
          </w:rPr>
          <w:t xml:space="preserve">                       En caso de querer imprimir los datos del vector en forma invertida, solamente se debe cambiar la instrucción </w:t>
        </w:r>
        <w:r w:rsidRPr="009C6885">
          <w:rPr>
            <w:rFonts w:ascii="Times New Roman" w:eastAsia="Times New Roman" w:hAnsi="Times New Roman" w:cs="Times New Roman"/>
            <w:b/>
            <w:bCs/>
            <w:sz w:val="24"/>
            <w:szCs w:val="24"/>
            <w:lang w:eastAsia="es-MX"/>
          </w:rPr>
          <w:t>reset($Nombre)</w:t>
        </w:r>
        <w:r w:rsidRPr="009C6885">
          <w:rPr>
            <w:rFonts w:ascii="Times New Roman" w:eastAsia="Times New Roman" w:hAnsi="Times New Roman" w:cs="Times New Roman"/>
            <w:sz w:val="24"/>
            <w:szCs w:val="24"/>
            <w:lang w:eastAsia="es-MX"/>
          </w:rPr>
          <w:t xml:space="preserve"> por: </w:t>
        </w:r>
        <w:r w:rsidRPr="009C6885">
          <w:rPr>
            <w:rFonts w:ascii="Times New Roman" w:eastAsia="Times New Roman" w:hAnsi="Times New Roman" w:cs="Times New Roman"/>
            <w:b/>
            <w:bCs/>
            <w:sz w:val="24"/>
            <w:szCs w:val="24"/>
            <w:lang w:eastAsia="es-MX"/>
          </w:rPr>
          <w:t>end($Nombre)</w:t>
        </w:r>
        <w:r w:rsidRPr="009C6885">
          <w:rPr>
            <w:rFonts w:ascii="Times New Roman" w:eastAsia="Times New Roman" w:hAnsi="Times New Roman" w:cs="Times New Roman"/>
            <w:sz w:val="24"/>
            <w:szCs w:val="24"/>
            <w:lang w:eastAsia="es-MX"/>
          </w:rPr>
          <w:t xml:space="preserve"> y la instucción:  </w:t>
        </w:r>
        <w:r w:rsidRPr="009C6885">
          <w:rPr>
            <w:rFonts w:ascii="Times New Roman" w:eastAsia="Times New Roman" w:hAnsi="Times New Roman" w:cs="Times New Roman"/>
            <w:b/>
            <w:bCs/>
            <w:sz w:val="24"/>
            <w:szCs w:val="24"/>
            <w:lang w:eastAsia="es-MX"/>
          </w:rPr>
          <w:t>while (next($Nombre))</w:t>
        </w:r>
        <w:r w:rsidRPr="009C6885">
          <w:rPr>
            <w:rFonts w:ascii="Times New Roman" w:eastAsia="Times New Roman" w:hAnsi="Times New Roman" w:cs="Times New Roman"/>
            <w:sz w:val="24"/>
            <w:szCs w:val="24"/>
            <w:lang w:eastAsia="es-MX"/>
          </w:rPr>
          <w:t xml:space="preserve">  por : </w:t>
        </w:r>
        <w:r w:rsidRPr="009C6885">
          <w:rPr>
            <w:rFonts w:ascii="Times New Roman" w:eastAsia="Times New Roman" w:hAnsi="Times New Roman" w:cs="Times New Roman"/>
            <w:b/>
            <w:bCs/>
            <w:sz w:val="24"/>
            <w:szCs w:val="24"/>
            <w:lang w:eastAsia="es-MX"/>
          </w:rPr>
          <w:t>while (prev($Nombre))</w:t>
        </w:r>
        <w:r w:rsidRPr="009C6885">
          <w:rPr>
            <w:rFonts w:ascii="Times New Roman" w:eastAsia="Times New Roman" w:hAnsi="Times New Roman" w:cs="Times New Roman"/>
            <w:sz w:val="24"/>
            <w:szCs w:val="24"/>
            <w:lang w:eastAsia="es-MX"/>
          </w:rPr>
          <w:t>.</w:t>
        </w:r>
        <w:r w:rsidRPr="009C6885">
          <w:rPr>
            <w:rFonts w:ascii="Times New Roman" w:eastAsia="Times New Roman" w:hAnsi="Times New Roman" w:cs="Times New Roman"/>
            <w:sz w:val="24"/>
            <w:szCs w:val="24"/>
            <w:lang w:eastAsia="es-MX"/>
          </w:rPr>
          <w:br/>
          <w:t xml:space="preserve">Como se dijo anteriormente, las funciones </w:t>
        </w:r>
        <w:r w:rsidRPr="009C6885">
          <w:rPr>
            <w:rFonts w:ascii="Times New Roman" w:eastAsia="Times New Roman" w:hAnsi="Times New Roman" w:cs="Times New Roman"/>
            <w:b/>
            <w:bCs/>
            <w:sz w:val="24"/>
            <w:szCs w:val="24"/>
            <w:lang w:eastAsia="es-MX"/>
          </w:rPr>
          <w:t>next()</w:t>
        </w:r>
        <w:r w:rsidRPr="009C6885">
          <w:rPr>
            <w:rFonts w:ascii="Times New Roman" w:eastAsia="Times New Roman" w:hAnsi="Times New Roman" w:cs="Times New Roman"/>
            <w:sz w:val="24"/>
            <w:szCs w:val="24"/>
            <w:lang w:eastAsia="es-MX"/>
          </w:rPr>
          <w:t xml:space="preserve"> y </w:t>
        </w:r>
        <w:r w:rsidRPr="009C6885">
          <w:rPr>
            <w:rFonts w:ascii="Times New Roman" w:eastAsia="Times New Roman" w:hAnsi="Times New Roman" w:cs="Times New Roman"/>
            <w:b/>
            <w:bCs/>
            <w:sz w:val="24"/>
            <w:szCs w:val="24"/>
            <w:lang w:eastAsia="es-MX"/>
          </w:rPr>
          <w:t>prev()</w:t>
        </w:r>
        <w:r w:rsidRPr="009C6885">
          <w:rPr>
            <w:rFonts w:ascii="Times New Roman" w:eastAsia="Times New Roman" w:hAnsi="Times New Roman" w:cs="Times New Roman"/>
            <w:sz w:val="24"/>
            <w:szCs w:val="24"/>
            <w:lang w:eastAsia="es-MX"/>
          </w:rPr>
          <w:t xml:space="preserve"> devuelven </w:t>
        </w:r>
        <w:r w:rsidRPr="009C6885">
          <w:rPr>
            <w:rFonts w:ascii="Times New Roman" w:eastAsia="Times New Roman" w:hAnsi="Times New Roman" w:cs="Times New Roman"/>
            <w:b/>
            <w:bCs/>
            <w:sz w:val="24"/>
            <w:szCs w:val="24"/>
            <w:lang w:eastAsia="es-MX"/>
          </w:rPr>
          <w:t>false</w:t>
        </w:r>
        <w:r w:rsidRPr="009C6885">
          <w:rPr>
            <w:rFonts w:ascii="Times New Roman" w:eastAsia="Times New Roman" w:hAnsi="Times New Roman" w:cs="Times New Roman"/>
            <w:sz w:val="24"/>
            <w:szCs w:val="24"/>
            <w:lang w:eastAsia="es-MX"/>
          </w:rPr>
          <w:t xml:space="preserve"> al llegar al final y principio del vector respectivamente, pero tambien devuelven </w:t>
        </w:r>
        <w:r w:rsidRPr="009C6885">
          <w:rPr>
            <w:rFonts w:ascii="Times New Roman" w:eastAsia="Times New Roman" w:hAnsi="Times New Roman" w:cs="Times New Roman"/>
            <w:b/>
            <w:bCs/>
            <w:sz w:val="24"/>
            <w:szCs w:val="24"/>
            <w:lang w:eastAsia="es-MX"/>
          </w:rPr>
          <w:t>false</w:t>
        </w:r>
        <w:r w:rsidRPr="009C6885">
          <w:rPr>
            <w:rFonts w:ascii="Times New Roman" w:eastAsia="Times New Roman" w:hAnsi="Times New Roman" w:cs="Times New Roman"/>
            <w:sz w:val="24"/>
            <w:szCs w:val="24"/>
            <w:lang w:eastAsia="es-MX"/>
          </w:rPr>
          <w:t xml:space="preserve"> cuando el valor de un elemento es cero. </w:t>
        </w:r>
      </w:ins>
    </w:p>
    <w:p w:rsidR="009C6885" w:rsidRPr="009C6885" w:rsidRDefault="009C6885" w:rsidP="009C6885">
      <w:pPr>
        <w:spacing w:before="100" w:beforeAutospacing="1" w:after="100" w:afterAutospacing="1" w:line="240" w:lineRule="auto"/>
        <w:jc w:val="center"/>
        <w:rPr>
          <w:ins w:id="16" w:author="Unknown"/>
          <w:rFonts w:ascii="Times New Roman" w:eastAsia="Times New Roman" w:hAnsi="Times New Roman" w:cs="Times New Roman"/>
          <w:sz w:val="24"/>
          <w:szCs w:val="24"/>
          <w:lang w:eastAsia="es-MX"/>
        </w:rPr>
      </w:pPr>
      <w:ins w:id="17" w:author="Unknown">
        <w:r w:rsidRPr="009C6885">
          <w:rPr>
            <w:rFonts w:ascii="Times New Roman" w:eastAsia="Times New Roman" w:hAnsi="Times New Roman" w:cs="Times New Roman"/>
            <w:sz w:val="24"/>
            <w:szCs w:val="24"/>
            <w:lang w:eastAsia="es-MX"/>
          </w:rPr>
          <w:t>La salida quedará de la siguiente forma:</w:t>
        </w:r>
      </w:ins>
    </w:p>
    <w:p w:rsidR="009C6885" w:rsidRPr="009C6885" w:rsidRDefault="009C6885" w:rsidP="009C6885">
      <w:pPr>
        <w:spacing w:before="100" w:beforeAutospacing="1" w:after="100" w:afterAutospacing="1" w:line="240" w:lineRule="auto"/>
        <w:jc w:val="center"/>
        <w:rPr>
          <w:ins w:id="18" w:author="Unknown"/>
          <w:rFonts w:ascii="Times New Roman" w:eastAsia="Times New Roman" w:hAnsi="Times New Roman" w:cs="Times New Roman"/>
          <w:sz w:val="24"/>
          <w:szCs w:val="24"/>
          <w:lang w:eastAsia="es-MX"/>
        </w:rPr>
      </w:pPr>
      <w:r w:rsidRPr="009C6885">
        <w:rPr>
          <w:rFonts w:ascii="Times New Roman" w:eastAsia="Times New Roman" w:hAnsi="Times New Roman" w:cs="Times New Roman"/>
          <w:noProof/>
          <w:sz w:val="24"/>
          <w:szCs w:val="24"/>
          <w:lang w:eastAsia="es-MX"/>
        </w:rPr>
        <w:lastRenderedPageBreak/>
        <w:drawing>
          <wp:inline distT="0" distB="0" distL="0" distR="0">
            <wp:extent cx="6049645" cy="3657600"/>
            <wp:effectExtent l="19050" t="0" r="8255" b="0"/>
            <wp:docPr id="5" name="Imagen 3" descr="Ejemplo 4 Inver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jemplo 4 Inverso"/>
                    <pic:cNvPicPr>
                      <a:picLocks noChangeAspect="1" noChangeArrowheads="1"/>
                    </pic:cNvPicPr>
                  </pic:nvPicPr>
                  <pic:blipFill>
                    <a:blip r:embed="rId7"/>
                    <a:srcRect/>
                    <a:stretch>
                      <a:fillRect/>
                    </a:stretch>
                  </pic:blipFill>
                  <pic:spPr bwMode="auto">
                    <a:xfrm>
                      <a:off x="0" y="0"/>
                      <a:ext cx="6049645" cy="3657600"/>
                    </a:xfrm>
                    <a:prstGeom prst="rect">
                      <a:avLst/>
                    </a:prstGeom>
                    <a:noFill/>
                    <a:ln w="9525">
                      <a:noFill/>
                      <a:miter lim="800000"/>
                      <a:headEnd/>
                      <a:tailEnd/>
                    </a:ln>
                  </pic:spPr>
                </pic:pic>
              </a:graphicData>
            </a:graphic>
          </wp:inline>
        </w:drawing>
      </w:r>
    </w:p>
    <w:p w:rsidR="009C6885" w:rsidRPr="009C6885" w:rsidRDefault="009C6885" w:rsidP="009C6885">
      <w:pPr>
        <w:spacing w:before="100" w:beforeAutospacing="1" w:after="100" w:afterAutospacing="1" w:line="240" w:lineRule="auto"/>
        <w:rPr>
          <w:ins w:id="19" w:author="Unknown"/>
          <w:rFonts w:ascii="Times New Roman" w:eastAsia="Times New Roman" w:hAnsi="Times New Roman" w:cs="Times New Roman"/>
          <w:sz w:val="24"/>
          <w:szCs w:val="24"/>
          <w:lang w:eastAsia="es-MX"/>
        </w:rPr>
      </w:pPr>
      <w:ins w:id="20" w:author="Unknown">
        <w:r w:rsidRPr="009C6885">
          <w:rPr>
            <w:rFonts w:ascii="Times New Roman" w:eastAsia="Times New Roman" w:hAnsi="Times New Roman" w:cs="Times New Roman"/>
            <w:sz w:val="24"/>
            <w:szCs w:val="24"/>
            <w:lang w:eastAsia="es-MX"/>
          </w:rPr>
          <w:t xml:space="preserve">                       La función </w:t>
        </w:r>
        <w:r w:rsidRPr="009C6885">
          <w:rPr>
            <w:rFonts w:ascii="Times New Roman" w:eastAsia="Times New Roman" w:hAnsi="Times New Roman" w:cs="Times New Roman"/>
            <w:b/>
            <w:bCs/>
            <w:sz w:val="24"/>
            <w:szCs w:val="24"/>
            <w:lang w:eastAsia="es-MX"/>
          </w:rPr>
          <w:t>end()</w:t>
        </w:r>
        <w:r w:rsidRPr="009C6885">
          <w:rPr>
            <w:rFonts w:ascii="Times New Roman" w:eastAsia="Times New Roman" w:hAnsi="Times New Roman" w:cs="Times New Roman"/>
            <w:sz w:val="24"/>
            <w:szCs w:val="24"/>
            <w:lang w:eastAsia="es-MX"/>
          </w:rPr>
          <w:t xml:space="preserve"> lleva el puntero al final del vector y con la función </w:t>
        </w:r>
        <w:r w:rsidRPr="009C6885">
          <w:rPr>
            <w:rFonts w:ascii="Times New Roman" w:eastAsia="Times New Roman" w:hAnsi="Times New Roman" w:cs="Times New Roman"/>
            <w:b/>
            <w:bCs/>
            <w:sz w:val="24"/>
            <w:szCs w:val="24"/>
            <w:lang w:eastAsia="es-MX"/>
          </w:rPr>
          <w:t>prev()</w:t>
        </w:r>
        <w:r w:rsidRPr="009C6885">
          <w:rPr>
            <w:rFonts w:ascii="Times New Roman" w:eastAsia="Times New Roman" w:hAnsi="Times New Roman" w:cs="Times New Roman"/>
            <w:sz w:val="24"/>
            <w:szCs w:val="24"/>
            <w:lang w:eastAsia="es-MX"/>
          </w:rPr>
          <w:t xml:space="preserve">, se retrocede el puntero hasta el anterior. Cuando se llegó al principio del vector, la función </w:t>
        </w:r>
        <w:r w:rsidRPr="009C6885">
          <w:rPr>
            <w:rFonts w:ascii="Times New Roman" w:eastAsia="Times New Roman" w:hAnsi="Times New Roman" w:cs="Times New Roman"/>
            <w:b/>
            <w:bCs/>
            <w:sz w:val="24"/>
            <w:szCs w:val="24"/>
            <w:lang w:eastAsia="es-MX"/>
          </w:rPr>
          <w:t>prev()</w:t>
        </w:r>
        <w:r w:rsidRPr="009C6885">
          <w:rPr>
            <w:rFonts w:ascii="Times New Roman" w:eastAsia="Times New Roman" w:hAnsi="Times New Roman" w:cs="Times New Roman"/>
            <w:sz w:val="24"/>
            <w:szCs w:val="24"/>
            <w:lang w:eastAsia="es-MX"/>
          </w:rPr>
          <w:t xml:space="preserve"> devuelve </w:t>
        </w:r>
        <w:r w:rsidRPr="009C6885">
          <w:rPr>
            <w:rFonts w:ascii="Times New Roman" w:eastAsia="Times New Roman" w:hAnsi="Times New Roman" w:cs="Times New Roman"/>
            <w:b/>
            <w:bCs/>
            <w:sz w:val="24"/>
            <w:szCs w:val="24"/>
            <w:lang w:eastAsia="es-MX"/>
          </w:rPr>
          <w:t>false</w:t>
        </w:r>
        <w:r w:rsidRPr="009C6885">
          <w:rPr>
            <w:rFonts w:ascii="Times New Roman" w:eastAsia="Times New Roman" w:hAnsi="Times New Roman" w:cs="Times New Roman"/>
            <w:sz w:val="24"/>
            <w:szCs w:val="24"/>
            <w:lang w:eastAsia="es-MX"/>
          </w:rPr>
          <w:t xml:space="preserve"> y sale del ciclo.</w:t>
        </w:r>
      </w:ins>
    </w:p>
    <w:p w:rsidR="009C6885" w:rsidRPr="009C6885" w:rsidRDefault="009C6885" w:rsidP="009C6885">
      <w:pPr>
        <w:spacing w:before="100" w:beforeAutospacing="1" w:after="100" w:afterAutospacing="1" w:line="240" w:lineRule="auto"/>
        <w:rPr>
          <w:ins w:id="21" w:author="Unknown"/>
          <w:rFonts w:ascii="Times New Roman" w:eastAsia="Times New Roman" w:hAnsi="Times New Roman" w:cs="Times New Roman"/>
          <w:sz w:val="24"/>
          <w:szCs w:val="24"/>
          <w:lang w:eastAsia="es-MX"/>
        </w:rPr>
      </w:pPr>
      <w:ins w:id="22" w:author="Unknown">
        <w:r w:rsidRPr="009C6885">
          <w:rPr>
            <w:rFonts w:ascii="Times New Roman" w:eastAsia="Times New Roman" w:hAnsi="Times New Roman" w:cs="Times New Roman"/>
            <w:sz w:val="24"/>
            <w:szCs w:val="24"/>
            <w:lang w:eastAsia="es-MX"/>
          </w:rPr>
          <w:t xml:space="preserve">Otra forma de recorrer un vector de estas característica es utilizando las funciones </w:t>
        </w:r>
        <w:r w:rsidRPr="009C6885">
          <w:rPr>
            <w:rFonts w:ascii="Times New Roman" w:eastAsia="Times New Roman" w:hAnsi="Times New Roman" w:cs="Times New Roman"/>
            <w:b/>
            <w:bCs/>
            <w:sz w:val="24"/>
            <w:szCs w:val="24"/>
            <w:lang w:eastAsia="es-MX"/>
          </w:rPr>
          <w:t>list()</w:t>
        </w:r>
        <w:r w:rsidRPr="009C6885">
          <w:rPr>
            <w:rFonts w:ascii="Times New Roman" w:eastAsia="Times New Roman" w:hAnsi="Times New Roman" w:cs="Times New Roman"/>
            <w:sz w:val="24"/>
            <w:szCs w:val="24"/>
            <w:lang w:eastAsia="es-MX"/>
          </w:rPr>
          <w:t xml:space="preserve"> y </w:t>
        </w:r>
        <w:r w:rsidRPr="009C6885">
          <w:rPr>
            <w:rFonts w:ascii="Times New Roman" w:eastAsia="Times New Roman" w:hAnsi="Times New Roman" w:cs="Times New Roman"/>
            <w:b/>
            <w:bCs/>
            <w:sz w:val="24"/>
            <w:szCs w:val="24"/>
            <w:lang w:eastAsia="es-MX"/>
          </w:rPr>
          <w:t>each()</w:t>
        </w:r>
        <w:r w:rsidRPr="009C6885">
          <w:rPr>
            <w:rFonts w:ascii="Times New Roman" w:eastAsia="Times New Roman" w:hAnsi="Times New Roman" w:cs="Times New Roman"/>
            <w:sz w:val="24"/>
            <w:szCs w:val="24"/>
            <w:lang w:eastAsia="es-MX"/>
          </w:rPr>
          <w:t>, de la siguiente manera:</w:t>
        </w:r>
      </w:ins>
    </w:p>
    <w:p w:rsidR="009C6885" w:rsidRPr="009C6885" w:rsidRDefault="009C6885" w:rsidP="009C6885">
      <w:pPr>
        <w:spacing w:before="100" w:beforeAutospacing="1" w:after="100" w:afterAutospacing="1" w:line="240" w:lineRule="auto"/>
        <w:rPr>
          <w:ins w:id="23" w:author="Unknown"/>
          <w:rFonts w:ascii="Times New Roman" w:eastAsia="Times New Roman" w:hAnsi="Times New Roman" w:cs="Times New Roman"/>
          <w:sz w:val="24"/>
          <w:szCs w:val="24"/>
          <w:lang w:eastAsia="es-MX"/>
        </w:rPr>
      </w:pPr>
      <w:ins w:id="24" w:author="Unknown">
        <w:r w:rsidRPr="009C6885">
          <w:rPr>
            <w:rFonts w:ascii="Times New Roman" w:eastAsia="Times New Roman" w:hAnsi="Times New Roman" w:cs="Times New Roman"/>
            <w:b/>
            <w:bCs/>
            <w:sz w:val="24"/>
            <w:szCs w:val="24"/>
            <w:u w:val="single"/>
            <w:lang w:eastAsia="es-MX"/>
          </w:rPr>
          <w:t>Ejemplo Práctico 5:</w:t>
        </w:r>
        <w:r w:rsidRPr="009C6885">
          <w:rPr>
            <w:rFonts w:ascii="Times New Roman" w:eastAsia="Times New Roman" w:hAnsi="Times New Roman" w:cs="Times New Roman"/>
            <w:sz w:val="24"/>
            <w:szCs w:val="24"/>
            <w:lang w:eastAsia="es-MX"/>
          </w:rPr>
          <w:br/>
          <w:t xml:space="preserve">                       Cargar Legajos de personas con sus respectivos Nombres </w:t>
        </w:r>
      </w:ins>
    </w:p>
    <w:p w:rsidR="009C6885" w:rsidRPr="009C6885" w:rsidRDefault="009C6885" w:rsidP="009C6885">
      <w:pPr>
        <w:spacing w:before="100" w:beforeAutospacing="1" w:after="100" w:afterAutospacing="1" w:line="240" w:lineRule="auto"/>
        <w:rPr>
          <w:ins w:id="25" w:author="Unknown"/>
          <w:rFonts w:ascii="Times New Roman" w:eastAsia="Times New Roman" w:hAnsi="Times New Roman" w:cs="Times New Roman"/>
          <w:sz w:val="24"/>
          <w:szCs w:val="24"/>
          <w:lang w:eastAsia="es-MX"/>
        </w:rPr>
      </w:pPr>
      <w:ins w:id="26" w:author="Unknown">
        <w:r w:rsidRPr="009C6885">
          <w:rPr>
            <w:rFonts w:ascii="Times New Roman" w:eastAsia="Times New Roman" w:hAnsi="Times New Roman" w:cs="Times New Roman"/>
            <w:sz w:val="24"/>
            <w:szCs w:val="24"/>
            <w:lang w:eastAsia="es-MX"/>
          </w:rPr>
          <w:t>&lt;Html&gt;</w:t>
        </w:r>
        <w:r w:rsidRPr="009C6885">
          <w:rPr>
            <w:rFonts w:ascii="Times New Roman" w:eastAsia="Times New Roman" w:hAnsi="Times New Roman" w:cs="Times New Roman"/>
            <w:sz w:val="24"/>
            <w:szCs w:val="24"/>
            <w:lang w:eastAsia="es-MX"/>
          </w:rPr>
          <w:br/>
          <w:t>&lt;Title&gt;  Ejemplo5.php  &lt;/Title&gt;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&lt;?Php</w:t>
        </w:r>
        <w:r w:rsidRPr="009C6885">
          <w:rPr>
            <w:rFonts w:ascii="Times New Roman" w:eastAsia="Times New Roman" w:hAnsi="Times New Roman" w:cs="Times New Roman"/>
            <w:sz w:val="24"/>
            <w:szCs w:val="24"/>
            <w:lang w:eastAsia="es-MX"/>
          </w:rPr>
          <w:br/>
          <w:t>  // Inicializacion del Vector</w:t>
        </w:r>
      </w:ins>
    </w:p>
    <w:p w:rsidR="009C6885" w:rsidRPr="009C6885" w:rsidRDefault="009C6885" w:rsidP="009C6885">
      <w:pPr>
        <w:spacing w:before="100" w:beforeAutospacing="1" w:after="100" w:afterAutospacing="1" w:line="240" w:lineRule="auto"/>
        <w:rPr>
          <w:ins w:id="27" w:author="Unknown"/>
          <w:rFonts w:ascii="Times New Roman" w:eastAsia="Times New Roman" w:hAnsi="Times New Roman" w:cs="Times New Roman"/>
          <w:sz w:val="24"/>
          <w:szCs w:val="24"/>
          <w:lang w:eastAsia="es-MX"/>
        </w:rPr>
      </w:pPr>
      <w:ins w:id="28" w:author="Unknown">
        <w:r w:rsidRPr="009C6885">
          <w:rPr>
            <w:rFonts w:ascii="Times New Roman" w:eastAsia="Times New Roman" w:hAnsi="Times New Roman" w:cs="Times New Roman"/>
            <w:sz w:val="24"/>
            <w:szCs w:val="24"/>
            <w:lang w:eastAsia="es-MX"/>
          </w:rPr>
          <w:t>     $Nombre[100] = "Javier";</w:t>
        </w:r>
        <w:r w:rsidRPr="009C6885">
          <w:rPr>
            <w:rFonts w:ascii="Times New Roman" w:eastAsia="Times New Roman" w:hAnsi="Times New Roman" w:cs="Times New Roman"/>
            <w:sz w:val="24"/>
            <w:szCs w:val="24"/>
            <w:lang w:eastAsia="es-MX"/>
          </w:rPr>
          <w:br/>
          <w:t>     $Nombre[200] = "Cintia";</w:t>
        </w:r>
        <w:r w:rsidRPr="009C6885">
          <w:rPr>
            <w:rFonts w:ascii="Times New Roman" w:eastAsia="Times New Roman" w:hAnsi="Times New Roman" w:cs="Times New Roman"/>
            <w:sz w:val="24"/>
            <w:szCs w:val="24"/>
            <w:lang w:eastAsia="es-MX"/>
          </w:rPr>
          <w:br/>
          <w:t>     $Nombre[150] = "Ricardo";</w:t>
        </w:r>
        <w:r w:rsidRPr="009C6885">
          <w:rPr>
            <w:rFonts w:ascii="Times New Roman" w:eastAsia="Times New Roman" w:hAnsi="Times New Roman" w:cs="Times New Roman"/>
            <w:sz w:val="24"/>
            <w:szCs w:val="24"/>
            <w:lang w:eastAsia="es-MX"/>
          </w:rPr>
          <w:br/>
          <w:t>     $Nombre[350] = "Raúl";</w:t>
        </w:r>
        <w:r w:rsidRPr="009C6885">
          <w:rPr>
            <w:rFonts w:ascii="Times New Roman" w:eastAsia="Times New Roman" w:hAnsi="Times New Roman" w:cs="Times New Roman"/>
            <w:sz w:val="24"/>
            <w:szCs w:val="24"/>
            <w:lang w:eastAsia="es-MX"/>
          </w:rPr>
          <w:br/>
          <w:t>     $Nombre[120] = "Guillermo";</w:t>
        </w:r>
      </w:ins>
    </w:p>
    <w:p w:rsidR="009C6885" w:rsidRPr="009C6885" w:rsidRDefault="009C6885" w:rsidP="009C6885">
      <w:pPr>
        <w:spacing w:before="100" w:beforeAutospacing="1" w:after="100" w:afterAutospacing="1" w:line="240" w:lineRule="auto"/>
        <w:rPr>
          <w:ins w:id="29" w:author="Unknown"/>
          <w:rFonts w:ascii="Times New Roman" w:eastAsia="Times New Roman" w:hAnsi="Times New Roman" w:cs="Times New Roman"/>
          <w:sz w:val="24"/>
          <w:szCs w:val="24"/>
          <w:lang w:eastAsia="es-MX"/>
        </w:rPr>
      </w:pPr>
      <w:ins w:id="30" w:author="Unknown">
        <w:r w:rsidRPr="009C6885">
          <w:rPr>
            <w:rFonts w:ascii="Times New Roman" w:eastAsia="Times New Roman" w:hAnsi="Times New Roman" w:cs="Times New Roman"/>
            <w:sz w:val="24"/>
            <w:szCs w:val="24"/>
            <w:lang w:eastAsia="es-MX"/>
          </w:rPr>
          <w:t>  // Impresion del vector</w:t>
        </w:r>
      </w:ins>
    </w:p>
    <w:p w:rsidR="009C6885" w:rsidRPr="009C6885" w:rsidRDefault="009C6885" w:rsidP="009C6885">
      <w:pPr>
        <w:spacing w:before="100" w:beforeAutospacing="1" w:after="100" w:afterAutospacing="1" w:line="240" w:lineRule="auto"/>
        <w:rPr>
          <w:ins w:id="31" w:author="Unknown"/>
          <w:rFonts w:ascii="Times New Roman" w:eastAsia="Times New Roman" w:hAnsi="Times New Roman" w:cs="Times New Roman"/>
          <w:sz w:val="24"/>
          <w:szCs w:val="24"/>
          <w:lang w:eastAsia="es-MX"/>
        </w:rPr>
      </w:pPr>
      <w:ins w:id="32" w:author="Unknown">
        <w:r w:rsidRPr="009C6885">
          <w:rPr>
            <w:rFonts w:ascii="Times New Roman" w:eastAsia="Times New Roman" w:hAnsi="Times New Roman" w:cs="Times New Roman"/>
            <w:sz w:val="24"/>
            <w:szCs w:val="24"/>
            <w:lang w:eastAsia="es-MX"/>
          </w:rPr>
          <w:lastRenderedPageBreak/>
          <w:t>  reset($Nombre);</w:t>
        </w:r>
      </w:ins>
    </w:p>
    <w:p w:rsidR="009C6885" w:rsidRPr="009C6885" w:rsidRDefault="009C6885" w:rsidP="009C6885">
      <w:pPr>
        <w:spacing w:before="100" w:beforeAutospacing="1" w:after="100" w:afterAutospacing="1" w:line="240" w:lineRule="auto"/>
        <w:rPr>
          <w:ins w:id="33" w:author="Unknown"/>
          <w:rFonts w:ascii="Times New Roman" w:eastAsia="Times New Roman" w:hAnsi="Times New Roman" w:cs="Times New Roman"/>
          <w:sz w:val="24"/>
          <w:szCs w:val="24"/>
          <w:lang w:eastAsia="es-MX"/>
        </w:rPr>
      </w:pPr>
      <w:ins w:id="34" w:author="Unknown">
        <w:r w:rsidRPr="009C6885">
          <w:rPr>
            <w:rFonts w:ascii="Times New Roman" w:eastAsia="Times New Roman" w:hAnsi="Times New Roman" w:cs="Times New Roman"/>
            <w:sz w:val="24"/>
            <w:szCs w:val="24"/>
            <w:lang w:eastAsia="es-MX"/>
          </w:rPr>
          <w:t>  echo "&lt;H2&gt;"."Vector de Nombres";</w:t>
        </w:r>
        <w:r w:rsidRPr="009C6885">
          <w:rPr>
            <w:rFonts w:ascii="Times New Roman" w:eastAsia="Times New Roman" w:hAnsi="Times New Roman" w:cs="Times New Roman"/>
            <w:sz w:val="24"/>
            <w:szCs w:val="24"/>
            <w:lang w:eastAsia="es-MX"/>
          </w:rPr>
          <w:br/>
          <w:t>  echo "&lt;H3&gt;"."&lt;Hr&gt;";</w:t>
        </w:r>
        <w:r w:rsidRPr="009C6885">
          <w:rPr>
            <w:rFonts w:ascii="Times New Roman" w:eastAsia="Times New Roman" w:hAnsi="Times New Roman" w:cs="Times New Roman"/>
            <w:sz w:val="24"/>
            <w:szCs w:val="24"/>
            <w:lang w:eastAsia="es-MX"/>
          </w:rPr>
          <w:br/>
          <w:t>  while (list($i,$Valor)=each($Nombre))</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echo "Legajo: " . $i . " - ";</w:t>
        </w:r>
        <w:r w:rsidRPr="009C6885">
          <w:rPr>
            <w:rFonts w:ascii="Times New Roman" w:eastAsia="Times New Roman" w:hAnsi="Times New Roman" w:cs="Times New Roman"/>
            <w:sz w:val="24"/>
            <w:szCs w:val="24"/>
            <w:lang w:eastAsia="es-MX"/>
          </w:rPr>
          <w:br/>
          <w:t>     echo "Nombre: " . $Valor;</w:t>
        </w:r>
        <w:r w:rsidRPr="009C6885">
          <w:rPr>
            <w:rFonts w:ascii="Times New Roman" w:eastAsia="Times New Roman" w:hAnsi="Times New Roman" w:cs="Times New Roman"/>
            <w:sz w:val="24"/>
            <w:szCs w:val="24"/>
            <w:lang w:eastAsia="es-MX"/>
          </w:rPr>
          <w:br/>
          <w:t>     echo "&lt;Br&gt;";</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&lt;/Html&gt;</w:t>
        </w:r>
      </w:ins>
    </w:p>
    <w:p w:rsidR="009C6885" w:rsidRPr="009C6885" w:rsidRDefault="009C6885" w:rsidP="009C6885">
      <w:pPr>
        <w:spacing w:before="100" w:beforeAutospacing="1" w:after="100" w:afterAutospacing="1" w:line="240" w:lineRule="auto"/>
        <w:rPr>
          <w:ins w:id="35" w:author="Unknown"/>
          <w:rFonts w:ascii="Times New Roman" w:eastAsia="Times New Roman" w:hAnsi="Times New Roman" w:cs="Times New Roman"/>
          <w:sz w:val="24"/>
          <w:szCs w:val="24"/>
          <w:lang w:eastAsia="es-MX"/>
        </w:rPr>
      </w:pPr>
      <w:ins w:id="36" w:author="Unknown">
        <w:r w:rsidRPr="009C6885">
          <w:rPr>
            <w:rFonts w:ascii="Times New Roman" w:eastAsia="Times New Roman" w:hAnsi="Times New Roman" w:cs="Times New Roman"/>
            <w:sz w:val="24"/>
            <w:szCs w:val="24"/>
            <w:lang w:eastAsia="es-MX"/>
          </w:rPr>
          <w:t xml:space="preserve">                       La función </w:t>
        </w:r>
        <w:r w:rsidRPr="009C6885">
          <w:rPr>
            <w:rFonts w:ascii="Times New Roman" w:eastAsia="Times New Roman" w:hAnsi="Times New Roman" w:cs="Times New Roman"/>
            <w:b/>
            <w:bCs/>
            <w:sz w:val="24"/>
            <w:szCs w:val="24"/>
            <w:lang w:eastAsia="es-MX"/>
          </w:rPr>
          <w:t>list()</w:t>
        </w:r>
        <w:r w:rsidRPr="009C6885">
          <w:rPr>
            <w:rFonts w:ascii="Times New Roman" w:eastAsia="Times New Roman" w:hAnsi="Times New Roman" w:cs="Times New Roman"/>
            <w:sz w:val="24"/>
            <w:szCs w:val="24"/>
            <w:lang w:eastAsia="es-MX"/>
          </w:rPr>
          <w:t xml:space="preserve">, almacena en los parámetros ($i, $Valor), el índice y el valor devuelto por la función </w:t>
        </w:r>
        <w:r w:rsidRPr="009C6885">
          <w:rPr>
            <w:rFonts w:ascii="Times New Roman" w:eastAsia="Times New Roman" w:hAnsi="Times New Roman" w:cs="Times New Roman"/>
            <w:b/>
            <w:bCs/>
            <w:sz w:val="24"/>
            <w:szCs w:val="24"/>
            <w:lang w:eastAsia="es-MX"/>
          </w:rPr>
          <w:t>each()</w:t>
        </w:r>
        <w:r w:rsidRPr="009C6885">
          <w:rPr>
            <w:rFonts w:ascii="Times New Roman" w:eastAsia="Times New Roman" w:hAnsi="Times New Roman" w:cs="Times New Roman"/>
            <w:sz w:val="24"/>
            <w:szCs w:val="24"/>
            <w:lang w:eastAsia="es-MX"/>
          </w:rPr>
          <w:t xml:space="preserve">, que tiene como parámetro el vector puesto en juego. Además, la función </w:t>
        </w:r>
        <w:r w:rsidRPr="009C6885">
          <w:rPr>
            <w:rFonts w:ascii="Times New Roman" w:eastAsia="Times New Roman" w:hAnsi="Times New Roman" w:cs="Times New Roman"/>
            <w:b/>
            <w:bCs/>
            <w:sz w:val="24"/>
            <w:szCs w:val="24"/>
            <w:lang w:eastAsia="es-MX"/>
          </w:rPr>
          <w:t>list()</w:t>
        </w:r>
        <w:r w:rsidRPr="009C6885">
          <w:rPr>
            <w:rFonts w:ascii="Times New Roman" w:eastAsia="Times New Roman" w:hAnsi="Times New Roman" w:cs="Times New Roman"/>
            <w:sz w:val="24"/>
            <w:szCs w:val="24"/>
            <w:lang w:eastAsia="es-MX"/>
          </w:rPr>
          <w:t>, avanza automáticamente el puntero al siguiente elemento del vector, y en caso de que el vector haya llegado al final, la función devuelve false.</w:t>
        </w:r>
      </w:ins>
    </w:p>
    <w:p w:rsidR="009C6885" w:rsidRPr="009C6885" w:rsidRDefault="009C6885" w:rsidP="009C6885">
      <w:pPr>
        <w:spacing w:before="100" w:beforeAutospacing="1" w:after="100" w:afterAutospacing="1" w:line="240" w:lineRule="auto"/>
        <w:outlineLvl w:val="1"/>
        <w:rPr>
          <w:ins w:id="37" w:author="Unknown"/>
          <w:rFonts w:ascii="Times New Roman" w:eastAsia="Times New Roman" w:hAnsi="Times New Roman" w:cs="Times New Roman"/>
          <w:b/>
          <w:bCs/>
          <w:sz w:val="36"/>
          <w:szCs w:val="36"/>
          <w:lang w:eastAsia="es-MX"/>
        </w:rPr>
      </w:pPr>
      <w:bookmarkStart w:id="38" w:name="_Toc96793055"/>
      <w:ins w:id="39" w:author="Unknown">
        <w:r w:rsidRPr="009C6885">
          <w:rPr>
            <w:rFonts w:ascii="Times New Roman" w:eastAsia="Times New Roman" w:hAnsi="Times New Roman" w:cs="Times New Roman"/>
            <w:b/>
            <w:bCs/>
            <w:sz w:val="36"/>
            <w:szCs w:val="36"/>
            <w:u w:val="single"/>
            <w:lang w:eastAsia="es-MX"/>
          </w:rPr>
          <w:t>Vectores con índice de Texto</w:t>
        </w:r>
        <w:bookmarkEnd w:id="38"/>
      </w:ins>
    </w:p>
    <w:p w:rsidR="009C6885" w:rsidRPr="009C6885" w:rsidRDefault="009C6885" w:rsidP="009C6885">
      <w:pPr>
        <w:spacing w:after="0" w:line="240" w:lineRule="auto"/>
        <w:rPr>
          <w:ins w:id="40" w:author="Unknown"/>
          <w:rFonts w:ascii="Times New Roman" w:eastAsia="Times New Roman" w:hAnsi="Times New Roman" w:cs="Times New Roman"/>
          <w:sz w:val="24"/>
          <w:szCs w:val="24"/>
          <w:lang w:eastAsia="es-MX"/>
        </w:rPr>
      </w:pPr>
      <w:ins w:id="41" w:author="Unknown">
        <w:r w:rsidRPr="009C6885">
          <w:rPr>
            <w:rFonts w:ascii="Times New Roman" w:eastAsia="Times New Roman" w:hAnsi="Times New Roman" w:cs="Times New Roman"/>
            <w:sz w:val="24"/>
            <w:szCs w:val="24"/>
            <w:lang w:eastAsia="es-MX"/>
          </w:rPr>
          <w:t xml:space="preserve">                       Un vector en PHP, no solamente debe contener índice numérico, sino también, puede ser una letra o un texto. </w:t>
        </w:r>
      </w:ins>
    </w:p>
    <w:p w:rsidR="009C6885" w:rsidRPr="009C6885" w:rsidRDefault="009C6885" w:rsidP="009C6885">
      <w:pPr>
        <w:spacing w:before="100" w:beforeAutospacing="1" w:after="240" w:line="240" w:lineRule="auto"/>
        <w:rPr>
          <w:ins w:id="42" w:author="Unknown"/>
          <w:rFonts w:ascii="Times New Roman" w:eastAsia="Times New Roman" w:hAnsi="Times New Roman" w:cs="Times New Roman"/>
          <w:sz w:val="24"/>
          <w:szCs w:val="24"/>
          <w:lang w:eastAsia="es-MX"/>
        </w:rPr>
      </w:pPr>
      <w:ins w:id="43" w:author="Unknown">
        <w:r w:rsidRPr="009C6885">
          <w:rPr>
            <w:rFonts w:ascii="Times New Roman" w:eastAsia="Times New Roman" w:hAnsi="Times New Roman" w:cs="Times New Roman"/>
            <w:b/>
            <w:bCs/>
            <w:sz w:val="24"/>
            <w:szCs w:val="24"/>
            <w:u w:val="single"/>
            <w:lang w:eastAsia="es-MX"/>
          </w:rPr>
          <w:t>Ejemplo Práctico 6:</w:t>
        </w:r>
        <w:r w:rsidRPr="009C6885">
          <w:rPr>
            <w:rFonts w:ascii="Times New Roman" w:eastAsia="Times New Roman" w:hAnsi="Times New Roman" w:cs="Times New Roman"/>
            <w:sz w:val="24"/>
            <w:szCs w:val="24"/>
            <w:lang w:eastAsia="es-MX"/>
          </w:rPr>
          <w:t xml:space="preserve"> </w:t>
        </w:r>
        <w:r w:rsidRPr="009C6885">
          <w:rPr>
            <w:rFonts w:ascii="Times New Roman" w:eastAsia="Times New Roman" w:hAnsi="Times New Roman" w:cs="Times New Roman"/>
            <w:sz w:val="24"/>
            <w:szCs w:val="24"/>
            <w:lang w:eastAsia="es-MX"/>
          </w:rPr>
          <w:br/>
          <w:t>                        Cargar en un vector algunas ciudades del mundo, de manera que el índice del vector contenga los tres primeros caracteres de la ciudad almacenada.</w:t>
        </w:r>
      </w:ins>
    </w:p>
    <w:tbl>
      <w:tblPr>
        <w:tblW w:w="0" w:type="auto"/>
        <w:tblCellSpacing w:w="15" w:type="dxa"/>
        <w:tblCellMar>
          <w:top w:w="15" w:type="dxa"/>
          <w:left w:w="15" w:type="dxa"/>
          <w:bottom w:w="15" w:type="dxa"/>
          <w:right w:w="15" w:type="dxa"/>
        </w:tblCellMar>
        <w:tblLook w:val="04A0"/>
      </w:tblPr>
      <w:tblGrid>
        <w:gridCol w:w="3580"/>
        <w:gridCol w:w="5348"/>
      </w:tblGrid>
      <w:tr w:rsidR="009C6885" w:rsidRPr="009C6885" w:rsidTr="000424D9">
        <w:trPr>
          <w:tblCellSpacing w:w="15" w:type="dxa"/>
        </w:trPr>
        <w:tc>
          <w:tcPr>
            <w:tcW w:w="0" w:type="auto"/>
            <w:vAlign w:val="center"/>
            <w:hideMark/>
          </w:tcPr>
          <w:p w:rsidR="009C6885" w:rsidRPr="009C6885" w:rsidRDefault="009C6885" w:rsidP="000424D9">
            <w:pPr>
              <w:spacing w:after="0"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&lt;Html&gt;</w:t>
            </w:r>
            <w:r w:rsidRPr="009C6885">
              <w:rPr>
                <w:rFonts w:ascii="Times New Roman" w:eastAsia="Times New Roman" w:hAnsi="Times New Roman" w:cs="Times New Roman"/>
                <w:sz w:val="24"/>
                <w:szCs w:val="24"/>
                <w:lang w:eastAsia="es-MX"/>
              </w:rPr>
              <w:br/>
              <w:t>&lt;Title&gt;  Ejemplo 6.php  &lt;/Title&gt;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&lt;?Php</w:t>
            </w:r>
            <w:r w:rsidRPr="009C6885">
              <w:rPr>
                <w:rFonts w:ascii="Times New Roman" w:eastAsia="Times New Roman" w:hAnsi="Times New Roman" w:cs="Times New Roman"/>
                <w:sz w:val="24"/>
                <w:szCs w:val="24"/>
                <w:lang w:eastAsia="es-MX"/>
              </w:rPr>
              <w:br/>
              <w:t>  // Inicializacion del Vector</w:t>
            </w:r>
            <w:r w:rsidRPr="009C6885">
              <w:rPr>
                <w:rFonts w:ascii="Times New Roman" w:eastAsia="Times New Roman" w:hAnsi="Times New Roman" w:cs="Times New Roman"/>
                <w:sz w:val="24"/>
                <w:szCs w:val="24"/>
                <w:lang w:eastAsia="es-MX"/>
              </w:rPr>
              <w:br/>
              <w:t>  $Ciudad = array("Par" =&gt; "Paris",</w:t>
            </w:r>
            <w:r w:rsidRPr="009C6885">
              <w:rPr>
                <w:rFonts w:ascii="Times New Roman" w:eastAsia="Times New Roman" w:hAnsi="Times New Roman" w:cs="Times New Roman"/>
                <w:sz w:val="24"/>
                <w:szCs w:val="24"/>
                <w:lang w:eastAsia="es-MX"/>
              </w:rPr>
              <w:br/>
              <w:t>                            "Lon" =&gt; "Londres",</w:t>
            </w:r>
            <w:r w:rsidRPr="009C6885">
              <w:rPr>
                <w:rFonts w:ascii="Times New Roman" w:eastAsia="Times New Roman" w:hAnsi="Times New Roman" w:cs="Times New Roman"/>
                <w:sz w:val="24"/>
                <w:szCs w:val="24"/>
                <w:lang w:eastAsia="es-MX"/>
              </w:rPr>
              <w:br/>
              <w:t>                            "Ate" =&gt; "Atenas",</w:t>
            </w:r>
            <w:r w:rsidRPr="009C6885">
              <w:rPr>
                <w:rFonts w:ascii="Times New Roman" w:eastAsia="Times New Roman" w:hAnsi="Times New Roman" w:cs="Times New Roman"/>
                <w:sz w:val="24"/>
                <w:szCs w:val="24"/>
                <w:lang w:eastAsia="es-MX"/>
              </w:rPr>
              <w:br/>
              <w:t>                            "Ber" =&gt; "Berlin",</w:t>
            </w:r>
            <w:r w:rsidRPr="009C6885">
              <w:rPr>
                <w:rFonts w:ascii="Times New Roman" w:eastAsia="Times New Roman" w:hAnsi="Times New Roman" w:cs="Times New Roman"/>
                <w:sz w:val="24"/>
                <w:szCs w:val="24"/>
                <w:lang w:eastAsia="es-MX"/>
              </w:rPr>
              <w:br/>
              <w:t>                            "Lim" =&gt; "Lima");</w:t>
            </w:r>
          </w:p>
          <w:p w:rsidR="009C6885" w:rsidRPr="009C6885" w:rsidRDefault="009C6885" w:rsidP="000424D9">
            <w:pPr>
              <w:spacing w:before="100" w:beforeAutospacing="1" w:after="100" w:afterAutospacing="1" w:line="240" w:lineRule="auto"/>
              <w:rPr>
                <w:rFonts w:ascii="Times New Roman" w:eastAsia="Times New Roman" w:hAnsi="Times New Roman" w:cs="Times New Roman"/>
                <w:sz w:val="24"/>
                <w:szCs w:val="24"/>
                <w:lang w:eastAsia="es-MX"/>
              </w:rPr>
            </w:pPr>
            <w:r w:rsidRPr="009C6885">
              <w:rPr>
                <w:rFonts w:ascii="Times New Roman" w:eastAsia="Times New Roman" w:hAnsi="Times New Roman" w:cs="Times New Roman"/>
                <w:sz w:val="24"/>
                <w:szCs w:val="24"/>
                <w:lang w:eastAsia="es-MX"/>
              </w:rPr>
              <w:t>  echo "&lt;H2&gt;"."Vector de Ciudades";</w:t>
            </w:r>
            <w:r w:rsidRPr="009C6885">
              <w:rPr>
                <w:rFonts w:ascii="Times New Roman" w:eastAsia="Times New Roman" w:hAnsi="Times New Roman" w:cs="Times New Roman"/>
                <w:sz w:val="24"/>
                <w:szCs w:val="24"/>
                <w:lang w:eastAsia="es-MX"/>
              </w:rPr>
              <w:br/>
              <w:t>  echo "&lt;H3&gt;"."&lt;Hr&gt;";</w:t>
            </w:r>
            <w:r w:rsidRPr="009C6885">
              <w:rPr>
                <w:rFonts w:ascii="Times New Roman" w:eastAsia="Times New Roman" w:hAnsi="Times New Roman" w:cs="Times New Roman"/>
                <w:sz w:val="24"/>
                <w:szCs w:val="24"/>
                <w:lang w:eastAsia="es-MX"/>
              </w:rPr>
              <w:br/>
            </w:r>
            <w:r w:rsidRPr="009C6885">
              <w:rPr>
                <w:rFonts w:ascii="Times New Roman" w:eastAsia="Times New Roman" w:hAnsi="Times New Roman" w:cs="Times New Roman"/>
                <w:sz w:val="24"/>
                <w:szCs w:val="24"/>
                <w:lang w:eastAsia="es-MX"/>
              </w:rPr>
              <w:lastRenderedPageBreak/>
              <w:t>  while (list($i,$Valor)=each($Ciudad))</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echo "Posición: " . $i . " - ";</w:t>
            </w:r>
            <w:r w:rsidRPr="009C6885">
              <w:rPr>
                <w:rFonts w:ascii="Times New Roman" w:eastAsia="Times New Roman" w:hAnsi="Times New Roman" w:cs="Times New Roman"/>
                <w:sz w:val="24"/>
                <w:szCs w:val="24"/>
                <w:lang w:eastAsia="es-MX"/>
              </w:rPr>
              <w:br/>
              <w:t>     echo "Contenido: " . $Valor;</w:t>
            </w:r>
            <w:r w:rsidRPr="009C6885">
              <w:rPr>
                <w:rFonts w:ascii="Times New Roman" w:eastAsia="Times New Roman" w:hAnsi="Times New Roman" w:cs="Times New Roman"/>
                <w:sz w:val="24"/>
                <w:szCs w:val="24"/>
                <w:lang w:eastAsia="es-MX"/>
              </w:rPr>
              <w:br/>
              <w:t>     echo "&lt;Br&gt;";</w:t>
            </w:r>
            <w:r w:rsidRPr="009C6885">
              <w:rPr>
                <w:rFonts w:ascii="Times New Roman" w:eastAsia="Times New Roman" w:hAnsi="Times New Roman" w:cs="Times New Roman"/>
                <w:sz w:val="24"/>
                <w:szCs w:val="24"/>
                <w:lang w:eastAsia="es-MX"/>
              </w:rPr>
              <w:br/>
              <w:t>    }</w:t>
            </w:r>
            <w:r w:rsidRPr="009C6885">
              <w:rPr>
                <w:rFonts w:ascii="Times New Roman" w:eastAsia="Times New Roman" w:hAnsi="Times New Roman" w:cs="Times New Roman"/>
                <w:sz w:val="24"/>
                <w:szCs w:val="24"/>
                <w:lang w:eastAsia="es-MX"/>
              </w:rPr>
              <w:br/>
              <w:t> ?&gt;</w:t>
            </w:r>
            <w:r w:rsidRPr="009C6885">
              <w:rPr>
                <w:rFonts w:ascii="Times New Roman" w:eastAsia="Times New Roman" w:hAnsi="Times New Roman" w:cs="Times New Roman"/>
                <w:sz w:val="24"/>
                <w:szCs w:val="24"/>
                <w:lang w:eastAsia="es-MX"/>
              </w:rPr>
              <w:br/>
              <w:t>&lt;/Body&gt;</w:t>
            </w:r>
            <w:r w:rsidRPr="009C6885">
              <w:rPr>
                <w:rFonts w:ascii="Times New Roman" w:eastAsia="Times New Roman" w:hAnsi="Times New Roman" w:cs="Times New Roman"/>
                <w:sz w:val="24"/>
                <w:szCs w:val="24"/>
                <w:lang w:eastAsia="es-MX"/>
              </w:rPr>
              <w:br/>
              <w:t>&lt;/Html&gt;</w:t>
            </w:r>
          </w:p>
        </w:tc>
        <w:tc>
          <w:tcPr>
            <w:tcW w:w="3000" w:type="pct"/>
            <w:vAlign w:val="center"/>
            <w:hideMark/>
          </w:tcPr>
          <w:p w:rsidR="009C6885" w:rsidRPr="009C6885" w:rsidRDefault="009C6885" w:rsidP="000424D9">
            <w:pPr>
              <w:spacing w:after="0" w:line="240" w:lineRule="auto"/>
              <w:jc w:val="right"/>
              <w:rPr>
                <w:rFonts w:ascii="Times New Roman" w:eastAsia="Times New Roman" w:hAnsi="Times New Roman" w:cs="Times New Roman"/>
                <w:sz w:val="24"/>
                <w:szCs w:val="24"/>
                <w:lang w:eastAsia="es-MX"/>
              </w:rPr>
            </w:pPr>
          </w:p>
        </w:tc>
      </w:tr>
    </w:tbl>
    <w:p w:rsidR="009C6885" w:rsidRPr="009C6885" w:rsidRDefault="009C6885" w:rsidP="009C6885">
      <w:pPr>
        <w:spacing w:before="100" w:beforeAutospacing="1" w:after="100" w:afterAutospacing="1" w:line="240" w:lineRule="auto"/>
        <w:jc w:val="center"/>
        <w:rPr>
          <w:ins w:id="44" w:author="Unknown"/>
          <w:rFonts w:ascii="Times New Roman" w:eastAsia="Times New Roman" w:hAnsi="Times New Roman" w:cs="Times New Roman"/>
          <w:sz w:val="24"/>
          <w:szCs w:val="24"/>
          <w:lang w:eastAsia="es-MX"/>
        </w:rPr>
      </w:pPr>
      <w:ins w:id="45" w:author="Unknown">
        <w:r w:rsidRPr="009C6885">
          <w:rPr>
            <w:rFonts w:ascii="Times New Roman" w:eastAsia="Times New Roman" w:hAnsi="Times New Roman" w:cs="Times New Roman"/>
            <w:sz w:val="24"/>
            <w:szCs w:val="24"/>
            <w:lang w:eastAsia="es-MX"/>
          </w:rPr>
          <w:lastRenderedPageBreak/>
          <w:t>La salida obtenida es:</w:t>
        </w:r>
      </w:ins>
    </w:p>
    <w:p w:rsidR="009C6885" w:rsidRPr="009C6885" w:rsidRDefault="009C6885" w:rsidP="009C6885">
      <w:pPr>
        <w:spacing w:after="0" w:line="240" w:lineRule="auto"/>
      </w:pPr>
      <w:r w:rsidRPr="009C6885">
        <w:drawing>
          <wp:inline distT="0" distB="0" distL="0" distR="0">
            <wp:extent cx="5612130" cy="3393080"/>
            <wp:effectExtent l="19050" t="0" r="7620" b="0"/>
            <wp:docPr id="7" name="Imagen 4" descr="Ejemplo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jemplo 6"/>
                    <pic:cNvPicPr>
                      <a:picLocks noChangeAspect="1" noChangeArrowheads="1"/>
                    </pic:cNvPicPr>
                  </pic:nvPicPr>
                  <pic:blipFill>
                    <a:blip r:embed="rId8"/>
                    <a:srcRect/>
                    <a:stretch>
                      <a:fillRect/>
                    </a:stretch>
                  </pic:blipFill>
                  <pic:spPr bwMode="auto">
                    <a:xfrm>
                      <a:off x="0" y="0"/>
                      <a:ext cx="5612130" cy="3393080"/>
                    </a:xfrm>
                    <a:prstGeom prst="rect">
                      <a:avLst/>
                    </a:prstGeom>
                    <a:noFill/>
                    <a:ln w="9525">
                      <a:noFill/>
                      <a:miter lim="800000"/>
                      <a:headEnd/>
                      <a:tailEnd/>
                    </a:ln>
                  </pic:spPr>
                </pic:pic>
              </a:graphicData>
            </a:graphic>
          </wp:inline>
        </w:drawing>
      </w:r>
    </w:p>
    <w:sectPr w:rsidR="009C6885" w:rsidRPr="009C6885" w:rsidSect="000664BA">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330" w:rsidRDefault="00212330" w:rsidP="009C6885">
      <w:pPr>
        <w:spacing w:after="0" w:line="240" w:lineRule="auto"/>
      </w:pPr>
      <w:r>
        <w:separator/>
      </w:r>
    </w:p>
  </w:endnote>
  <w:endnote w:type="continuationSeparator" w:id="1">
    <w:p w:rsidR="00212330" w:rsidRDefault="00212330" w:rsidP="009C6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885" w:rsidRDefault="009C688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885" w:rsidRDefault="009C6885">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885" w:rsidRDefault="009C688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330" w:rsidRDefault="00212330" w:rsidP="009C6885">
      <w:pPr>
        <w:spacing w:after="0" w:line="240" w:lineRule="auto"/>
      </w:pPr>
      <w:r>
        <w:separator/>
      </w:r>
    </w:p>
  </w:footnote>
  <w:footnote w:type="continuationSeparator" w:id="1">
    <w:p w:rsidR="00212330" w:rsidRDefault="00212330" w:rsidP="009C68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885" w:rsidRDefault="009C688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885" w:rsidRDefault="009C6885" w:rsidP="009C6885">
    <w:pPr>
      <w:pStyle w:val="Encabezado"/>
    </w:pPr>
    <w:r>
      <w:t>IPN-ESCOM  Grupo 3CV5</w:t>
    </w:r>
  </w:p>
  <w:p w:rsidR="009C6885" w:rsidRDefault="009C6885" w:rsidP="009C6885">
    <w:pPr>
      <w:pStyle w:val="Encabezado"/>
    </w:pPr>
    <w:r>
      <w:t xml:space="preserve">Profesor: </w:t>
    </w:r>
    <w:r>
      <w:rPr>
        <w:rFonts w:ascii="Arial" w:eastAsia="Times New Roman" w:hAnsi="Arial" w:cs="Arial"/>
        <w:color w:val="333333"/>
        <w:sz w:val="20"/>
        <w:szCs w:val="20"/>
        <w:lang w:eastAsia="es-MX"/>
      </w:rPr>
      <w:t>CifuentesAlvarez Alejandro Sigfrido</w:t>
    </w:r>
  </w:p>
  <w:p w:rsidR="009C6885" w:rsidRDefault="009C6885" w:rsidP="009C6885">
    <w:pPr>
      <w:pStyle w:val="Encabezado"/>
    </w:pPr>
    <w:r>
      <w:t xml:space="preserve">Alumno: Onofre Díaz Jorge  </w:t>
    </w:r>
  </w:p>
  <w:p w:rsidR="009C6885" w:rsidRDefault="009C6885">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885" w:rsidRDefault="009C6885">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9C6885"/>
    <w:rsid w:val="000664BA"/>
    <w:rsid w:val="00212330"/>
    <w:rsid w:val="006E640A"/>
    <w:rsid w:val="009C6885"/>
    <w:rsid w:val="00CF40C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4BA"/>
  </w:style>
  <w:style w:type="paragraph" w:styleId="Ttulo2">
    <w:name w:val="heading 2"/>
    <w:basedOn w:val="Normal"/>
    <w:link w:val="Ttulo2Car"/>
    <w:uiPriority w:val="9"/>
    <w:qFormat/>
    <w:rsid w:val="009C6885"/>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C6885"/>
    <w:rPr>
      <w:rFonts w:ascii="Times New Roman" w:eastAsia="Times New Roman" w:hAnsi="Times New Roman" w:cs="Times New Roman"/>
      <w:b/>
      <w:bCs/>
      <w:sz w:val="36"/>
      <w:szCs w:val="36"/>
      <w:lang w:eastAsia="es-MX"/>
    </w:rPr>
  </w:style>
  <w:style w:type="paragraph" w:styleId="NormalWeb">
    <w:name w:val="Normal (Web)"/>
    <w:basedOn w:val="Normal"/>
    <w:uiPriority w:val="99"/>
    <w:unhideWhenUsed/>
    <w:rsid w:val="009C688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C6885"/>
    <w:rPr>
      <w:b/>
      <w:bCs/>
    </w:rPr>
  </w:style>
  <w:style w:type="paragraph" w:styleId="Textodeglobo">
    <w:name w:val="Balloon Text"/>
    <w:basedOn w:val="Normal"/>
    <w:link w:val="TextodegloboCar"/>
    <w:uiPriority w:val="99"/>
    <w:semiHidden/>
    <w:unhideWhenUsed/>
    <w:rsid w:val="009C68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6885"/>
    <w:rPr>
      <w:rFonts w:ascii="Tahoma" w:hAnsi="Tahoma" w:cs="Tahoma"/>
      <w:sz w:val="16"/>
      <w:szCs w:val="16"/>
    </w:rPr>
  </w:style>
  <w:style w:type="paragraph" w:styleId="Sinespaciado">
    <w:name w:val="No Spacing"/>
    <w:uiPriority w:val="1"/>
    <w:qFormat/>
    <w:rsid w:val="009C6885"/>
    <w:pPr>
      <w:spacing w:after="0" w:line="240" w:lineRule="auto"/>
    </w:pPr>
  </w:style>
  <w:style w:type="paragraph" w:styleId="Encabezado">
    <w:name w:val="header"/>
    <w:basedOn w:val="Normal"/>
    <w:link w:val="EncabezadoCar"/>
    <w:uiPriority w:val="99"/>
    <w:unhideWhenUsed/>
    <w:rsid w:val="009C688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C6885"/>
  </w:style>
  <w:style w:type="paragraph" w:styleId="Piedepgina">
    <w:name w:val="footer"/>
    <w:basedOn w:val="Normal"/>
    <w:link w:val="PiedepginaCar"/>
    <w:uiPriority w:val="99"/>
    <w:semiHidden/>
    <w:unhideWhenUsed/>
    <w:rsid w:val="009C688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C6885"/>
  </w:style>
</w:styles>
</file>

<file path=word/webSettings.xml><?xml version="1.0" encoding="utf-8"?>
<w:webSettings xmlns:r="http://schemas.openxmlformats.org/officeDocument/2006/relationships" xmlns:w="http://schemas.openxmlformats.org/wordprocessingml/2006/main">
  <w:divs>
    <w:div w:id="539318753">
      <w:bodyDiv w:val="1"/>
      <w:marLeft w:val="0"/>
      <w:marRight w:val="0"/>
      <w:marTop w:val="0"/>
      <w:marBottom w:val="0"/>
      <w:divBdr>
        <w:top w:val="none" w:sz="0" w:space="0" w:color="auto"/>
        <w:left w:val="none" w:sz="0" w:space="0" w:color="auto"/>
        <w:bottom w:val="none" w:sz="0" w:space="0" w:color="auto"/>
        <w:right w:val="none" w:sz="0" w:space="0" w:color="auto"/>
      </w:divBdr>
      <w:divsChild>
        <w:div w:id="2143696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1245</Words>
  <Characters>6851</Characters>
  <Application>Microsoft Office Word</Application>
  <DocSecurity>0</DocSecurity>
  <Lines>57</Lines>
  <Paragraphs>16</Paragraphs>
  <ScaleCrop>false</ScaleCrop>
  <Company/>
  <LinksUpToDate>false</LinksUpToDate>
  <CharactersWithSpaces>8080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telmex</dc:creator>
  <cp:lastModifiedBy>telmex</cp:lastModifiedBy>
  <cp:revision>1</cp:revision>
  <dcterms:created xsi:type="dcterms:W3CDTF">2012-05-29T05:38:00Z</dcterms:created>
  <dcterms:modified xsi:type="dcterms:W3CDTF">2012-05-29T05:42:00Z</dcterms:modified>
</cp:coreProperties>
</file>